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D588C" w14:textId="77777777" w:rsidR="00513AB9" w:rsidRPr="005420FE" w:rsidRDefault="00513AB9" w:rsidP="001D0CE9">
      <w:pPr>
        <w:spacing w:after="0" w:line="240" w:lineRule="auto"/>
        <w:ind w:left="2592" w:firstLine="1296"/>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TVIRTINU</w:t>
      </w:r>
    </w:p>
    <w:p w14:paraId="15CAB3E6" w14:textId="6CF98EC4" w:rsidR="00513AB9" w:rsidRPr="005420FE" w:rsidRDefault="001D0CE9" w:rsidP="00F4459D">
      <w:pPr>
        <w:spacing w:after="0" w:line="240" w:lineRule="auto"/>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r>
      <w:r w:rsidR="00513AB9" w:rsidRPr="005420FE">
        <w:rPr>
          <w:rFonts w:ascii="Times New Roman" w:hAnsi="Times New Roman"/>
          <w:bCs/>
          <w:noProof/>
          <w:color w:val="000000"/>
          <w:sz w:val="24"/>
          <w:szCs w:val="24"/>
          <w:lang w:eastAsia="lt-LT"/>
        </w:rPr>
        <w:t>AB „Kauno energija“</w:t>
      </w:r>
    </w:p>
    <w:p w14:paraId="1C644B82" w14:textId="1FDA015D" w:rsidR="00513AB9" w:rsidRPr="005420FE" w:rsidRDefault="00513AB9" w:rsidP="001D0CE9">
      <w:pPr>
        <w:spacing w:after="0" w:line="240" w:lineRule="auto"/>
        <w:ind w:left="2592" w:firstLine="1296"/>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Gamybos direktorius</w:t>
      </w:r>
      <w:r w:rsidR="00D600B8">
        <w:rPr>
          <w:rFonts w:ascii="Times New Roman" w:hAnsi="Times New Roman"/>
          <w:bCs/>
          <w:noProof/>
          <w:color w:val="000000"/>
          <w:sz w:val="24"/>
          <w:szCs w:val="24"/>
          <w:lang w:eastAsia="lt-LT"/>
        </w:rPr>
        <w:t>,</w:t>
      </w:r>
    </w:p>
    <w:p w14:paraId="18287D9B" w14:textId="0B48CEA2" w:rsidR="001D0CE9" w:rsidRPr="005420FE" w:rsidRDefault="001D0CE9" w:rsidP="001D0CE9">
      <w:pPr>
        <w:spacing w:after="0" w:line="240" w:lineRule="auto"/>
        <w:ind w:left="3888"/>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laikinai vykdantis generalinio direktoriaus funkcijas</w:t>
      </w:r>
    </w:p>
    <w:p w14:paraId="4EB1829B" w14:textId="3653A38C" w:rsidR="00513AB9" w:rsidRPr="005420FE" w:rsidRDefault="001D0CE9" w:rsidP="00F4459D">
      <w:pPr>
        <w:spacing w:after="0" w:line="240" w:lineRule="auto"/>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r>
      <w:r w:rsidR="00513AB9" w:rsidRPr="005420FE">
        <w:rPr>
          <w:rFonts w:ascii="Times New Roman" w:hAnsi="Times New Roman"/>
          <w:bCs/>
          <w:noProof/>
          <w:color w:val="000000"/>
          <w:sz w:val="24"/>
          <w:szCs w:val="24"/>
          <w:lang w:eastAsia="lt-LT"/>
        </w:rPr>
        <w:t>Vaidas Šleivys</w:t>
      </w:r>
    </w:p>
    <w:p w14:paraId="0AEC5FFC" w14:textId="77777777" w:rsidR="00513AB9" w:rsidRPr="005420FE" w:rsidRDefault="00513AB9" w:rsidP="00F4459D">
      <w:pPr>
        <w:spacing w:after="0" w:line="240" w:lineRule="auto"/>
        <w:rPr>
          <w:rFonts w:ascii="Times New Roman" w:hAnsi="Times New Roman"/>
          <w:bCs/>
          <w:noProof/>
          <w:color w:val="000000"/>
          <w:sz w:val="24"/>
          <w:szCs w:val="24"/>
          <w:lang w:eastAsia="lt-LT"/>
        </w:rPr>
      </w:pPr>
    </w:p>
    <w:p w14:paraId="292AFAB3" w14:textId="64FFD1B0" w:rsidR="00513AB9" w:rsidRPr="005420FE" w:rsidRDefault="00E55B2F" w:rsidP="00F4459D">
      <w:pPr>
        <w:spacing w:after="0" w:line="240" w:lineRule="auto"/>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r>
      <w:r w:rsidRPr="005420FE">
        <w:rPr>
          <w:rFonts w:ascii="Times New Roman" w:hAnsi="Times New Roman"/>
          <w:bCs/>
          <w:noProof/>
          <w:color w:val="000000"/>
          <w:sz w:val="24"/>
          <w:szCs w:val="24"/>
          <w:lang w:eastAsia="lt-LT"/>
        </w:rPr>
        <w:tab/>
        <w:t>2019</w:t>
      </w:r>
      <w:r w:rsidR="00513AB9" w:rsidRPr="005420FE">
        <w:rPr>
          <w:rFonts w:ascii="Times New Roman" w:hAnsi="Times New Roman"/>
          <w:bCs/>
          <w:noProof/>
          <w:color w:val="000000"/>
          <w:sz w:val="24"/>
          <w:szCs w:val="24"/>
          <w:lang w:eastAsia="lt-LT"/>
        </w:rPr>
        <w:t xml:space="preserve"> m. </w:t>
      </w:r>
      <w:r w:rsidR="00C3789E">
        <w:rPr>
          <w:rFonts w:ascii="Times New Roman" w:hAnsi="Times New Roman"/>
          <w:bCs/>
          <w:noProof/>
          <w:color w:val="000000"/>
          <w:sz w:val="24"/>
          <w:szCs w:val="24"/>
          <w:lang w:eastAsia="lt-LT"/>
        </w:rPr>
        <w:t xml:space="preserve">spalio 4 </w:t>
      </w:r>
      <w:r w:rsidR="00513AB9" w:rsidRPr="005420FE">
        <w:rPr>
          <w:rFonts w:ascii="Times New Roman" w:hAnsi="Times New Roman"/>
          <w:bCs/>
          <w:noProof/>
          <w:color w:val="000000"/>
          <w:sz w:val="24"/>
          <w:szCs w:val="24"/>
          <w:lang w:eastAsia="lt-LT"/>
        </w:rPr>
        <w:t xml:space="preserve">d. </w:t>
      </w:r>
    </w:p>
    <w:p w14:paraId="70E068AF" w14:textId="77777777" w:rsidR="008B6211" w:rsidRPr="005420FE" w:rsidRDefault="008B6211" w:rsidP="00F4459D">
      <w:pPr>
        <w:spacing w:after="0" w:line="240" w:lineRule="auto"/>
        <w:rPr>
          <w:rFonts w:ascii="Times New Roman" w:hAnsi="Times New Roman"/>
          <w:bCs/>
          <w:noProof/>
          <w:color w:val="000000"/>
          <w:sz w:val="24"/>
          <w:szCs w:val="24"/>
          <w:lang w:eastAsia="lt-LT"/>
        </w:rPr>
      </w:pPr>
    </w:p>
    <w:p w14:paraId="6C1D0299" w14:textId="77777777" w:rsidR="00513AB9" w:rsidRPr="005420FE" w:rsidRDefault="00513AB9" w:rsidP="00F4459D">
      <w:pPr>
        <w:spacing w:after="0" w:line="240" w:lineRule="auto"/>
        <w:rPr>
          <w:rFonts w:ascii="Times New Roman" w:hAnsi="Times New Roman"/>
          <w:b/>
          <w:caps/>
          <w:sz w:val="24"/>
          <w:szCs w:val="24"/>
        </w:rPr>
      </w:pPr>
    </w:p>
    <w:p w14:paraId="2FF99FB2" w14:textId="0DDEFFAD" w:rsidR="00AE73A4" w:rsidRPr="005420FE" w:rsidRDefault="00AE73A4" w:rsidP="003F055B">
      <w:pPr>
        <w:spacing w:after="0" w:line="240" w:lineRule="auto"/>
        <w:jc w:val="center"/>
        <w:outlineLvl w:val="0"/>
        <w:rPr>
          <w:rFonts w:ascii="Times New Roman" w:hAnsi="Times New Roman"/>
          <w:b/>
          <w:bCs/>
          <w:caps/>
          <w:noProof/>
          <w:color w:val="000000"/>
          <w:sz w:val="24"/>
          <w:szCs w:val="24"/>
          <w:lang w:eastAsia="lt-LT"/>
        </w:rPr>
      </w:pPr>
      <w:r w:rsidRPr="005420FE">
        <w:rPr>
          <w:rFonts w:ascii="Times New Roman" w:hAnsi="Times New Roman"/>
          <w:b/>
          <w:bCs/>
          <w:caps/>
          <w:noProof/>
          <w:sz w:val="24"/>
          <w:szCs w:val="24"/>
          <w:lang w:eastAsia="lt-LT"/>
        </w:rPr>
        <w:t xml:space="preserve">PROJEKTO </w:t>
      </w:r>
      <w:r w:rsidR="00651B61" w:rsidRPr="005420FE">
        <w:rPr>
          <w:rFonts w:ascii="Times New Roman" w:hAnsi="Times New Roman"/>
          <w:b/>
          <w:bCs/>
          <w:caps/>
          <w:noProof/>
          <w:sz w:val="24"/>
          <w:szCs w:val="24"/>
          <w:lang w:eastAsia="lt-LT"/>
        </w:rPr>
        <w:t xml:space="preserve">„Šilumos tiekimo tinklų rekonstravimas tarp ŠK </w:t>
      </w:r>
      <w:r w:rsidR="00A13179">
        <w:rPr>
          <w:rFonts w:ascii="Times New Roman" w:hAnsi="Times New Roman"/>
          <w:b/>
          <w:bCs/>
          <w:caps/>
          <w:noProof/>
          <w:sz w:val="24"/>
          <w:szCs w:val="24"/>
          <w:lang w:eastAsia="lt-LT"/>
        </w:rPr>
        <w:t>2T-9</w:t>
      </w:r>
      <w:r w:rsidR="00651B61" w:rsidRPr="005420FE">
        <w:rPr>
          <w:rFonts w:ascii="Times New Roman" w:hAnsi="Times New Roman"/>
          <w:b/>
          <w:bCs/>
          <w:caps/>
          <w:noProof/>
          <w:sz w:val="24"/>
          <w:szCs w:val="24"/>
          <w:lang w:eastAsia="lt-LT"/>
        </w:rPr>
        <w:t xml:space="preserve"> ir ŠK </w:t>
      </w:r>
      <w:r w:rsidR="0037328C">
        <w:rPr>
          <w:rFonts w:ascii="Times New Roman" w:hAnsi="Times New Roman"/>
          <w:b/>
          <w:bCs/>
          <w:caps/>
          <w:noProof/>
          <w:sz w:val="24"/>
          <w:szCs w:val="24"/>
          <w:lang w:eastAsia="lt-LT"/>
        </w:rPr>
        <w:t>2T-13</w:t>
      </w:r>
      <w:r w:rsidR="0037328C" w:rsidRPr="00B67FBD">
        <w:rPr>
          <w:rFonts w:ascii="Times New Roman" w:hAnsi="Times New Roman"/>
          <w:b/>
          <w:bCs/>
          <w:caps/>
          <w:noProof/>
          <w:sz w:val="24"/>
          <w:szCs w:val="24"/>
          <w:lang w:eastAsia="lt-LT"/>
        </w:rPr>
        <w:t xml:space="preserve"> </w:t>
      </w:r>
      <w:r w:rsidR="00A13179">
        <w:rPr>
          <w:rFonts w:ascii="Times New Roman" w:hAnsi="Times New Roman"/>
          <w:b/>
          <w:bCs/>
          <w:caps/>
          <w:noProof/>
          <w:sz w:val="24"/>
          <w:szCs w:val="24"/>
          <w:lang w:eastAsia="lt-LT"/>
        </w:rPr>
        <w:t>Elektrėnų</w:t>
      </w:r>
      <w:r w:rsidR="00B67FBD" w:rsidRPr="00B67FBD">
        <w:rPr>
          <w:rFonts w:ascii="Times New Roman" w:hAnsi="Times New Roman"/>
          <w:b/>
          <w:bCs/>
          <w:caps/>
          <w:noProof/>
          <w:sz w:val="24"/>
          <w:szCs w:val="24"/>
          <w:lang w:eastAsia="lt-LT"/>
        </w:rPr>
        <w:t xml:space="preserve"> </w:t>
      </w:r>
      <w:r w:rsidR="0037328C" w:rsidRPr="00B67FBD">
        <w:rPr>
          <w:rFonts w:ascii="Times New Roman" w:hAnsi="Times New Roman"/>
          <w:b/>
          <w:bCs/>
          <w:caps/>
          <w:noProof/>
          <w:sz w:val="24"/>
          <w:szCs w:val="24"/>
          <w:lang w:eastAsia="lt-LT"/>
        </w:rPr>
        <w:t>g.</w:t>
      </w:r>
      <w:r w:rsidR="00651B61" w:rsidRPr="005420FE">
        <w:rPr>
          <w:rFonts w:ascii="Times New Roman" w:hAnsi="Times New Roman"/>
          <w:b/>
          <w:bCs/>
          <w:caps/>
          <w:noProof/>
          <w:sz w:val="24"/>
          <w:szCs w:val="24"/>
          <w:lang w:eastAsia="lt-LT"/>
        </w:rPr>
        <w:t>, Kaunas</w:t>
      </w:r>
      <w:r w:rsidRPr="005420FE">
        <w:rPr>
          <w:rFonts w:ascii="Times New Roman" w:hAnsi="Times New Roman"/>
          <w:b/>
          <w:bCs/>
          <w:caps/>
          <w:noProof/>
          <w:sz w:val="24"/>
          <w:szCs w:val="24"/>
          <w:lang w:eastAsia="lt-LT"/>
        </w:rPr>
        <w:t>“</w:t>
      </w:r>
      <w:r w:rsidR="003F055B" w:rsidRPr="005420FE">
        <w:rPr>
          <w:rFonts w:ascii="Times New Roman" w:hAnsi="Times New Roman"/>
          <w:b/>
          <w:bCs/>
          <w:caps/>
          <w:noProof/>
          <w:color w:val="000000"/>
          <w:sz w:val="24"/>
          <w:szCs w:val="24"/>
          <w:lang w:eastAsia="lt-LT"/>
        </w:rPr>
        <w:t xml:space="preserve"> </w:t>
      </w:r>
      <w:r w:rsidRPr="005420FE">
        <w:rPr>
          <w:rFonts w:ascii="Times New Roman" w:hAnsi="Times New Roman"/>
          <w:b/>
          <w:bCs/>
          <w:noProof/>
          <w:color w:val="000000"/>
          <w:sz w:val="24"/>
          <w:szCs w:val="24"/>
          <w:lang w:eastAsia="lt-LT"/>
        </w:rPr>
        <w:t>TECHNINĖ SPECIFIKACIJA</w:t>
      </w:r>
    </w:p>
    <w:p w14:paraId="167029BD" w14:textId="77777777" w:rsidR="00513AB9" w:rsidRPr="005420FE" w:rsidRDefault="00513AB9" w:rsidP="00F4459D">
      <w:pPr>
        <w:spacing w:after="0" w:line="240" w:lineRule="auto"/>
        <w:jc w:val="center"/>
        <w:rPr>
          <w:rFonts w:ascii="Times New Roman" w:eastAsia="Times New Roman" w:hAnsi="Times New Roman"/>
          <w:b/>
          <w:color w:val="000000"/>
          <w:sz w:val="24"/>
          <w:szCs w:val="24"/>
          <w:lang w:eastAsia="lt-LT"/>
        </w:rPr>
      </w:pPr>
    </w:p>
    <w:p w14:paraId="67FDE25E" w14:textId="77777777" w:rsidR="00513AB9" w:rsidRPr="005420FE" w:rsidRDefault="00513AB9" w:rsidP="00F4459D">
      <w:pPr>
        <w:pStyle w:val="Sraopastraipa"/>
        <w:numPr>
          <w:ilvl w:val="0"/>
          <w:numId w:val="1"/>
        </w:numPr>
        <w:spacing w:after="0" w:line="240" w:lineRule="auto"/>
        <w:jc w:val="center"/>
        <w:rPr>
          <w:rFonts w:ascii="Times New Roman" w:hAnsi="Times New Roman"/>
          <w:b/>
          <w:bCs/>
          <w:caps/>
          <w:noProof/>
          <w:color w:val="000000"/>
          <w:sz w:val="24"/>
          <w:szCs w:val="24"/>
          <w:lang w:eastAsia="lt-LT"/>
        </w:rPr>
      </w:pPr>
      <w:r w:rsidRPr="005420FE">
        <w:rPr>
          <w:rFonts w:ascii="Times New Roman" w:hAnsi="Times New Roman"/>
          <w:b/>
          <w:bCs/>
          <w:caps/>
          <w:noProof/>
          <w:color w:val="000000"/>
          <w:sz w:val="24"/>
          <w:szCs w:val="24"/>
          <w:lang w:eastAsia="lt-LT"/>
        </w:rPr>
        <w:t>Bendra informacija</w:t>
      </w:r>
    </w:p>
    <w:p w14:paraId="11E21E85" w14:textId="77777777" w:rsidR="008B6211" w:rsidRPr="005420FE" w:rsidRDefault="008B6211" w:rsidP="00357642">
      <w:pPr>
        <w:spacing w:after="0" w:line="240" w:lineRule="auto"/>
        <w:rPr>
          <w:rFonts w:ascii="Times New Roman" w:hAnsi="Times New Roman"/>
          <w:b/>
          <w:bCs/>
          <w:caps/>
          <w:noProof/>
          <w:color w:val="000000"/>
          <w:sz w:val="24"/>
          <w:szCs w:val="24"/>
          <w:lang w:eastAsia="lt-LT"/>
        </w:rPr>
      </w:pPr>
    </w:p>
    <w:p w14:paraId="2AB99D26" w14:textId="77777777" w:rsidR="00513AB9" w:rsidRPr="005420FE" w:rsidRDefault="00513AB9" w:rsidP="00F4459D">
      <w:pPr>
        <w:pStyle w:val="Sraopastraipa"/>
        <w:spacing w:after="0" w:line="240" w:lineRule="auto"/>
        <w:ind w:left="0" w:firstLine="567"/>
        <w:jc w:val="both"/>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 xml:space="preserve">1. Šilumos tiekimo tinklų rekonstravimas atliekamas siekiant optimizuoti tinklo darbą bei užtikrinti nepertraukiamą </w:t>
      </w:r>
      <w:r w:rsidR="00FF5EFC" w:rsidRPr="005420FE">
        <w:rPr>
          <w:rFonts w:ascii="Times New Roman" w:hAnsi="Times New Roman"/>
          <w:bCs/>
          <w:noProof/>
          <w:color w:val="000000"/>
          <w:sz w:val="24"/>
          <w:szCs w:val="24"/>
          <w:lang w:eastAsia="lt-LT"/>
        </w:rPr>
        <w:t>ir</w:t>
      </w:r>
      <w:r w:rsidR="00A500CD" w:rsidRPr="005420FE">
        <w:rPr>
          <w:rFonts w:ascii="Times New Roman" w:hAnsi="Times New Roman"/>
          <w:bCs/>
          <w:noProof/>
          <w:color w:val="000000"/>
          <w:sz w:val="24"/>
          <w:szCs w:val="24"/>
          <w:lang w:eastAsia="lt-LT"/>
        </w:rPr>
        <w:t xml:space="preserve"> </w:t>
      </w:r>
      <w:r w:rsidR="00A500CD" w:rsidRPr="005420FE">
        <w:rPr>
          <w:rFonts w:ascii="Times New Roman" w:hAnsi="Times New Roman"/>
          <w:bCs/>
          <w:noProof/>
          <w:sz w:val="24"/>
          <w:szCs w:val="24"/>
          <w:lang w:eastAsia="lt-LT"/>
        </w:rPr>
        <w:t>patikimą</w:t>
      </w:r>
      <w:r w:rsidR="00A500CD" w:rsidRPr="005420FE">
        <w:rPr>
          <w:rFonts w:ascii="Times New Roman" w:hAnsi="Times New Roman"/>
          <w:bCs/>
          <w:noProof/>
          <w:color w:val="000000"/>
          <w:sz w:val="24"/>
          <w:szCs w:val="24"/>
          <w:lang w:eastAsia="lt-LT"/>
        </w:rPr>
        <w:t xml:space="preserve"> </w:t>
      </w:r>
      <w:r w:rsidRPr="005420FE">
        <w:rPr>
          <w:rFonts w:ascii="Times New Roman" w:hAnsi="Times New Roman"/>
          <w:bCs/>
          <w:noProof/>
          <w:color w:val="000000"/>
          <w:sz w:val="24"/>
          <w:szCs w:val="24"/>
          <w:lang w:eastAsia="lt-LT"/>
        </w:rPr>
        <w:t>šilumos tiekimą integruotame tinkle.</w:t>
      </w:r>
    </w:p>
    <w:p w14:paraId="2DCE8390" w14:textId="2B0EA53C" w:rsidR="00513AB9" w:rsidRPr="005420FE" w:rsidRDefault="00513AB9" w:rsidP="00F4459D">
      <w:pPr>
        <w:tabs>
          <w:tab w:val="left" w:pos="0"/>
          <w:tab w:val="left" w:pos="993"/>
        </w:tabs>
        <w:spacing w:after="0" w:line="240" w:lineRule="auto"/>
        <w:ind w:firstLine="567"/>
        <w:jc w:val="both"/>
        <w:rPr>
          <w:rFonts w:ascii="Times New Roman" w:eastAsia="Times New Roman" w:hAnsi="Times New Roman"/>
          <w:sz w:val="24"/>
          <w:szCs w:val="24"/>
        </w:rPr>
      </w:pPr>
      <w:r w:rsidRPr="005420FE">
        <w:rPr>
          <w:rFonts w:ascii="Times New Roman" w:eastAsia="Times New Roman" w:hAnsi="Times New Roman"/>
          <w:sz w:val="24"/>
          <w:szCs w:val="24"/>
        </w:rPr>
        <w:t xml:space="preserve">2. AB ,,Kauno energija“ (toliau – </w:t>
      </w:r>
      <w:r w:rsidR="009C58A0" w:rsidRPr="005420FE">
        <w:rPr>
          <w:rFonts w:ascii="Times New Roman" w:eastAsia="Times New Roman" w:hAnsi="Times New Roman"/>
          <w:sz w:val="24"/>
          <w:szCs w:val="24"/>
        </w:rPr>
        <w:t>Perkantysis subjektas</w:t>
      </w:r>
      <w:r w:rsidRPr="005420FE">
        <w:rPr>
          <w:rFonts w:ascii="Times New Roman" w:eastAsia="Times New Roman" w:hAnsi="Times New Roman"/>
          <w:sz w:val="24"/>
          <w:szCs w:val="24"/>
        </w:rPr>
        <w:t xml:space="preserve">) numato pirkti </w:t>
      </w:r>
      <w:bookmarkStart w:id="0" w:name="OLE_LINK5"/>
      <w:bookmarkStart w:id="1" w:name="OLE_LINK6"/>
      <w:r w:rsidRPr="005420FE">
        <w:rPr>
          <w:rFonts w:ascii="Times New Roman" w:eastAsia="Times New Roman" w:hAnsi="Times New Roman"/>
          <w:sz w:val="24"/>
          <w:szCs w:val="24"/>
        </w:rPr>
        <w:t xml:space="preserve">šilumos tiekimo tinklų </w:t>
      </w:r>
      <w:bookmarkEnd w:id="0"/>
      <w:bookmarkEnd w:id="1"/>
      <w:r w:rsidR="00CA5C2E" w:rsidRPr="005420FE">
        <w:rPr>
          <w:rFonts w:ascii="Times New Roman" w:eastAsia="Times New Roman" w:hAnsi="Times New Roman"/>
          <w:sz w:val="24"/>
          <w:szCs w:val="24"/>
        </w:rPr>
        <w:t>rekonstravimo techninio darbo projekto paruošimą</w:t>
      </w:r>
      <w:r w:rsidR="00FC51E2" w:rsidRPr="005420FE">
        <w:rPr>
          <w:rFonts w:ascii="Times New Roman" w:eastAsia="Times New Roman" w:hAnsi="Times New Roman"/>
          <w:sz w:val="24"/>
          <w:szCs w:val="24"/>
        </w:rPr>
        <w:t xml:space="preserve"> </w:t>
      </w:r>
      <w:r w:rsidR="00FB5E75" w:rsidRPr="005420FE">
        <w:rPr>
          <w:rFonts w:ascii="Times New Roman" w:eastAsia="Times New Roman" w:hAnsi="Times New Roman"/>
          <w:bCs/>
          <w:sz w:val="24"/>
          <w:szCs w:val="24"/>
        </w:rPr>
        <w:t xml:space="preserve">(toliau – </w:t>
      </w:r>
      <w:r w:rsidR="00FC51E2" w:rsidRPr="005420FE">
        <w:rPr>
          <w:rFonts w:ascii="Times New Roman" w:eastAsia="Times New Roman" w:hAnsi="Times New Roman"/>
          <w:sz w:val="24"/>
          <w:szCs w:val="24"/>
        </w:rPr>
        <w:t>T</w:t>
      </w:r>
      <w:r w:rsidR="00E72AC6" w:rsidRPr="005420FE">
        <w:rPr>
          <w:rFonts w:ascii="Times New Roman" w:eastAsia="Times New Roman" w:hAnsi="Times New Roman"/>
          <w:sz w:val="24"/>
          <w:szCs w:val="24"/>
        </w:rPr>
        <w:t>echninis</w:t>
      </w:r>
      <w:r w:rsidR="00FC51E2" w:rsidRPr="005420FE">
        <w:rPr>
          <w:rFonts w:ascii="Times New Roman" w:eastAsia="Times New Roman" w:hAnsi="Times New Roman"/>
          <w:sz w:val="24"/>
          <w:szCs w:val="24"/>
        </w:rPr>
        <w:t xml:space="preserve"> darbo projektas</w:t>
      </w:r>
      <w:r w:rsidR="00FB5E75" w:rsidRPr="005420FE">
        <w:rPr>
          <w:rFonts w:ascii="Times New Roman" w:eastAsia="Times New Roman" w:hAnsi="Times New Roman"/>
          <w:bCs/>
          <w:sz w:val="24"/>
          <w:szCs w:val="24"/>
        </w:rPr>
        <w:t>),</w:t>
      </w:r>
      <w:r w:rsidR="00CA5C2E" w:rsidRPr="005420FE">
        <w:rPr>
          <w:rFonts w:ascii="Times New Roman" w:eastAsia="Times New Roman" w:hAnsi="Times New Roman"/>
          <w:sz w:val="24"/>
          <w:szCs w:val="24"/>
        </w:rPr>
        <w:t xml:space="preserve"> jo vykdymo priežiūros paslaugas</w:t>
      </w:r>
      <w:r w:rsidR="00FB5E75" w:rsidRPr="005420FE">
        <w:rPr>
          <w:rFonts w:ascii="Times New Roman" w:eastAsia="Times New Roman" w:hAnsi="Times New Roman"/>
          <w:sz w:val="24"/>
          <w:szCs w:val="24"/>
        </w:rPr>
        <w:t xml:space="preserve"> </w:t>
      </w:r>
      <w:r w:rsidR="00FB5E75" w:rsidRPr="005420FE">
        <w:rPr>
          <w:rFonts w:ascii="Times New Roman" w:eastAsia="Times New Roman" w:hAnsi="Times New Roman"/>
          <w:bCs/>
          <w:sz w:val="24"/>
          <w:szCs w:val="24"/>
        </w:rPr>
        <w:t>(toliau – Priežiūra)</w:t>
      </w:r>
      <w:r w:rsidRPr="005420FE">
        <w:rPr>
          <w:rFonts w:ascii="Times New Roman" w:eastAsia="Times New Roman" w:hAnsi="Times New Roman"/>
          <w:sz w:val="24"/>
          <w:szCs w:val="24"/>
        </w:rPr>
        <w:t xml:space="preserve"> ir rekonstravimo </w:t>
      </w:r>
      <w:r w:rsidRPr="005420FE">
        <w:rPr>
          <w:rFonts w:ascii="Times New Roman" w:eastAsia="Times New Roman" w:hAnsi="Times New Roman"/>
          <w:bCs/>
          <w:sz w:val="24"/>
          <w:szCs w:val="24"/>
        </w:rPr>
        <w:t>darbus (</w:t>
      </w:r>
      <w:r w:rsidR="003000C9" w:rsidRPr="005420FE">
        <w:rPr>
          <w:rFonts w:ascii="Times New Roman" w:eastAsia="Times New Roman" w:hAnsi="Times New Roman"/>
          <w:bCs/>
          <w:sz w:val="24"/>
          <w:szCs w:val="24"/>
        </w:rPr>
        <w:t>t</w:t>
      </w:r>
      <w:r w:rsidRPr="005420FE">
        <w:rPr>
          <w:rFonts w:ascii="Times New Roman" w:eastAsia="Times New Roman" w:hAnsi="Times New Roman"/>
          <w:bCs/>
          <w:sz w:val="24"/>
          <w:szCs w:val="24"/>
        </w:rPr>
        <w:t>oliau – Darbai)</w:t>
      </w:r>
      <w:r w:rsidR="00FF5EFC" w:rsidRPr="005420FE">
        <w:rPr>
          <w:rFonts w:ascii="Times New Roman" w:eastAsia="Times New Roman" w:hAnsi="Times New Roman"/>
          <w:bCs/>
          <w:sz w:val="24"/>
          <w:szCs w:val="24"/>
        </w:rPr>
        <w:t>, o bendrai – Projektas</w:t>
      </w:r>
      <w:r w:rsidRPr="005420FE">
        <w:rPr>
          <w:rFonts w:ascii="Times New Roman" w:eastAsia="Times New Roman" w:hAnsi="Times New Roman"/>
          <w:bCs/>
          <w:sz w:val="24"/>
          <w:szCs w:val="24"/>
        </w:rPr>
        <w:t>.</w:t>
      </w:r>
    </w:p>
    <w:p w14:paraId="6699ED19" w14:textId="48349E25" w:rsidR="00513AB9" w:rsidRPr="005420FE" w:rsidRDefault="00064FFA"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color w:val="000000" w:themeColor="text1"/>
          <w:sz w:val="24"/>
          <w:szCs w:val="24"/>
          <w:lang w:eastAsia="lt-LT"/>
        </w:rPr>
        <w:t>3</w:t>
      </w:r>
      <w:r w:rsidR="00513AB9" w:rsidRPr="005420FE">
        <w:rPr>
          <w:rFonts w:ascii="Times New Roman" w:eastAsia="Times New Roman" w:hAnsi="Times New Roman"/>
          <w:color w:val="000000" w:themeColor="text1"/>
          <w:sz w:val="24"/>
          <w:szCs w:val="24"/>
          <w:lang w:eastAsia="lt-LT"/>
        </w:rPr>
        <w:t>. Visa</w:t>
      </w:r>
      <w:r w:rsidR="00513AB9" w:rsidRPr="005420FE">
        <w:rPr>
          <w:rFonts w:ascii="Times New Roman" w:eastAsia="Times New Roman" w:hAnsi="Times New Roman"/>
          <w:sz w:val="24"/>
          <w:szCs w:val="24"/>
          <w:lang w:eastAsia="lt-LT"/>
        </w:rPr>
        <w:t xml:space="preserve"> </w:t>
      </w:r>
      <w:r w:rsidR="00AC3532">
        <w:rPr>
          <w:rFonts w:ascii="Times New Roman" w:eastAsia="Times New Roman" w:hAnsi="Times New Roman"/>
          <w:sz w:val="24"/>
          <w:szCs w:val="24"/>
          <w:lang w:eastAsia="lt-LT"/>
        </w:rPr>
        <w:t>69</w:t>
      </w:r>
      <w:r w:rsidR="00397F7C" w:rsidRPr="005420FE">
        <w:rPr>
          <w:rFonts w:ascii="Times New Roman" w:eastAsia="Times New Roman" w:hAnsi="Times New Roman"/>
          <w:sz w:val="24"/>
          <w:szCs w:val="24"/>
          <w:lang w:eastAsia="lt-LT"/>
        </w:rPr>
        <w:t xml:space="preserve"> </w:t>
      </w:r>
      <w:r w:rsidR="00513AB9" w:rsidRPr="005420FE">
        <w:rPr>
          <w:rFonts w:ascii="Times New Roman" w:eastAsia="Times New Roman" w:hAnsi="Times New Roman"/>
          <w:sz w:val="24"/>
          <w:szCs w:val="24"/>
          <w:lang w:eastAsia="lt-LT"/>
        </w:rPr>
        <w:t>p</w:t>
      </w:r>
      <w:r w:rsidR="00F4459D" w:rsidRPr="005420FE">
        <w:rPr>
          <w:rFonts w:ascii="Times New Roman" w:eastAsia="Times New Roman" w:hAnsi="Times New Roman"/>
          <w:color w:val="000000" w:themeColor="text1"/>
          <w:sz w:val="24"/>
          <w:szCs w:val="24"/>
          <w:lang w:eastAsia="lt-LT"/>
        </w:rPr>
        <w:t>unkte</w:t>
      </w:r>
      <w:r w:rsidR="00513AB9" w:rsidRPr="005420FE">
        <w:rPr>
          <w:rFonts w:ascii="Times New Roman" w:eastAsia="Times New Roman" w:hAnsi="Times New Roman"/>
          <w:color w:val="000000" w:themeColor="text1"/>
          <w:sz w:val="24"/>
          <w:szCs w:val="24"/>
          <w:lang w:eastAsia="lt-LT"/>
        </w:rPr>
        <w:t xml:space="preserve"> nurodyta privalomoji dokumentacija turi būti parengta ir suderinta vadovaujantis Lietuvos Respublikos </w:t>
      </w:r>
      <w:r w:rsidR="00513AB9" w:rsidRPr="005420FE">
        <w:rPr>
          <w:rFonts w:ascii="Times New Roman" w:eastAsia="Times New Roman" w:hAnsi="Times New Roman"/>
          <w:sz w:val="24"/>
          <w:szCs w:val="24"/>
          <w:lang w:eastAsia="lt-LT"/>
        </w:rPr>
        <w:t>Statybos įstatymu, statybos normomis, statybos techniniais reglamentais, priešgaisrinėmis ir higienos normomis bei kitais projektavimą ir statybą reglamentuojančiais normatyviniais dokumentais ir aktais.</w:t>
      </w:r>
    </w:p>
    <w:p w14:paraId="3A29C45B" w14:textId="77777777" w:rsidR="00F1049C" w:rsidRPr="005420FE" w:rsidRDefault="00064FFA"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4</w:t>
      </w:r>
      <w:r w:rsidR="00F1049C" w:rsidRPr="005420FE">
        <w:rPr>
          <w:rFonts w:ascii="Times New Roman" w:eastAsia="Times New Roman" w:hAnsi="Times New Roman"/>
          <w:sz w:val="24"/>
          <w:szCs w:val="24"/>
          <w:lang w:eastAsia="lt-LT"/>
        </w:rPr>
        <w:t xml:space="preserve">. </w:t>
      </w:r>
      <w:r w:rsidR="001E7ED4" w:rsidRPr="005420FE">
        <w:rPr>
          <w:rFonts w:ascii="Times New Roman" w:eastAsia="Times New Roman" w:hAnsi="Times New Roman"/>
          <w:sz w:val="24"/>
          <w:szCs w:val="24"/>
          <w:lang w:eastAsia="lt-LT"/>
        </w:rPr>
        <w:t>Darbams atlikti reikalingas m</w:t>
      </w:r>
      <w:r w:rsidR="00F1049C" w:rsidRPr="005420FE">
        <w:rPr>
          <w:rFonts w:ascii="Times New Roman" w:eastAsia="Times New Roman" w:hAnsi="Times New Roman"/>
          <w:sz w:val="24"/>
          <w:szCs w:val="24"/>
          <w:lang w:eastAsia="lt-LT"/>
        </w:rPr>
        <w:t xml:space="preserve">edžiagas </w:t>
      </w:r>
      <w:r w:rsidR="001E7ED4" w:rsidRPr="005420FE">
        <w:rPr>
          <w:rFonts w:ascii="Times New Roman" w:eastAsia="Times New Roman" w:hAnsi="Times New Roman"/>
          <w:sz w:val="24"/>
          <w:szCs w:val="24"/>
          <w:lang w:eastAsia="lt-LT"/>
        </w:rPr>
        <w:t xml:space="preserve">turės </w:t>
      </w:r>
      <w:r w:rsidR="00F1049C" w:rsidRPr="005420FE">
        <w:rPr>
          <w:rFonts w:ascii="Times New Roman" w:eastAsia="Times New Roman" w:hAnsi="Times New Roman"/>
          <w:sz w:val="24"/>
          <w:szCs w:val="24"/>
          <w:lang w:eastAsia="lt-LT"/>
        </w:rPr>
        <w:t>pa</w:t>
      </w:r>
      <w:r w:rsidR="004A36E3" w:rsidRPr="005420FE">
        <w:rPr>
          <w:rFonts w:ascii="Times New Roman" w:eastAsia="Times New Roman" w:hAnsi="Times New Roman"/>
          <w:sz w:val="24"/>
          <w:szCs w:val="24"/>
          <w:lang w:eastAsia="lt-LT"/>
        </w:rPr>
        <w:t>teik</w:t>
      </w:r>
      <w:r w:rsidR="001E7ED4" w:rsidRPr="005420FE">
        <w:rPr>
          <w:rFonts w:ascii="Times New Roman" w:eastAsia="Times New Roman" w:hAnsi="Times New Roman"/>
          <w:sz w:val="24"/>
          <w:szCs w:val="24"/>
          <w:lang w:eastAsia="lt-LT"/>
        </w:rPr>
        <w:t>ti</w:t>
      </w:r>
      <w:r w:rsidR="00F1049C" w:rsidRPr="005420FE">
        <w:rPr>
          <w:rFonts w:ascii="Times New Roman" w:eastAsia="Times New Roman" w:hAnsi="Times New Roman"/>
          <w:sz w:val="24"/>
          <w:szCs w:val="24"/>
          <w:lang w:eastAsia="lt-LT"/>
        </w:rPr>
        <w:t xml:space="preserve"> konkursą laimėj</w:t>
      </w:r>
      <w:r w:rsidR="001E7ED4" w:rsidRPr="005420FE">
        <w:rPr>
          <w:rFonts w:ascii="Times New Roman" w:eastAsia="Times New Roman" w:hAnsi="Times New Roman"/>
          <w:sz w:val="24"/>
          <w:szCs w:val="24"/>
          <w:lang w:eastAsia="lt-LT"/>
        </w:rPr>
        <w:t>ęs</w:t>
      </w:r>
      <w:r w:rsidR="00F1049C" w:rsidRPr="005420FE">
        <w:rPr>
          <w:rFonts w:ascii="Times New Roman" w:eastAsia="Times New Roman" w:hAnsi="Times New Roman"/>
          <w:sz w:val="24"/>
          <w:szCs w:val="24"/>
          <w:lang w:eastAsia="lt-LT"/>
        </w:rPr>
        <w:t xml:space="preserve"> </w:t>
      </w:r>
      <w:r w:rsidR="001E7ED4" w:rsidRPr="005420FE">
        <w:rPr>
          <w:rFonts w:ascii="Times New Roman" w:eastAsia="Times New Roman" w:hAnsi="Times New Roman"/>
          <w:sz w:val="24"/>
          <w:szCs w:val="24"/>
          <w:lang w:eastAsia="lt-LT"/>
        </w:rPr>
        <w:t>tiekėjas</w:t>
      </w:r>
      <w:r w:rsidR="00F1049C" w:rsidRPr="005420FE">
        <w:rPr>
          <w:rFonts w:ascii="Times New Roman" w:eastAsia="Times New Roman" w:hAnsi="Times New Roman"/>
          <w:sz w:val="24"/>
          <w:szCs w:val="24"/>
          <w:lang w:eastAsia="lt-LT"/>
        </w:rPr>
        <w:t xml:space="preserve"> (toliau – Tiekėjas).</w:t>
      </w:r>
    </w:p>
    <w:p w14:paraId="6F5E9C97" w14:textId="0CF9C8F9" w:rsidR="00672461" w:rsidRPr="005420FE" w:rsidRDefault="00064FFA"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5</w:t>
      </w:r>
      <w:r w:rsidR="00672461" w:rsidRPr="005420FE">
        <w:rPr>
          <w:rFonts w:ascii="Times New Roman" w:eastAsia="Times New Roman" w:hAnsi="Times New Roman"/>
          <w:sz w:val="24"/>
          <w:szCs w:val="24"/>
          <w:lang w:eastAsia="lt-LT"/>
        </w:rPr>
        <w:t xml:space="preserve">. </w:t>
      </w:r>
      <w:r w:rsidR="00C04C16" w:rsidRPr="005420FE">
        <w:rPr>
          <w:rFonts w:ascii="Times New Roman" w:eastAsia="Times New Roman" w:hAnsi="Times New Roman"/>
          <w:sz w:val="24"/>
          <w:szCs w:val="24"/>
          <w:lang w:eastAsia="lt-LT"/>
        </w:rPr>
        <w:t>Tiekėjas</w:t>
      </w:r>
      <w:r w:rsidR="001E7ED4" w:rsidRPr="005420FE">
        <w:rPr>
          <w:rFonts w:ascii="Times New Roman" w:eastAsia="Times New Roman" w:hAnsi="Times New Roman"/>
          <w:sz w:val="24"/>
          <w:szCs w:val="24"/>
          <w:lang w:eastAsia="lt-LT"/>
        </w:rPr>
        <w:t>,</w:t>
      </w:r>
      <w:r w:rsidR="00C04C16" w:rsidRPr="005420FE">
        <w:rPr>
          <w:rFonts w:ascii="Times New Roman" w:eastAsia="Times New Roman" w:hAnsi="Times New Roman"/>
          <w:sz w:val="24"/>
          <w:szCs w:val="24"/>
          <w:lang w:eastAsia="lt-LT"/>
        </w:rPr>
        <w:t xml:space="preserve"> </w:t>
      </w:r>
      <w:r w:rsidR="00932AA1">
        <w:rPr>
          <w:rFonts w:ascii="Times New Roman" w:eastAsia="Times New Roman" w:hAnsi="Times New Roman"/>
          <w:sz w:val="24"/>
          <w:szCs w:val="24"/>
          <w:lang w:eastAsia="lt-LT"/>
        </w:rPr>
        <w:t>įrengdamas statybvietę</w:t>
      </w:r>
      <w:r w:rsidR="001E7ED4" w:rsidRPr="005420FE">
        <w:rPr>
          <w:rFonts w:ascii="Times New Roman" w:eastAsia="Times New Roman" w:hAnsi="Times New Roman"/>
          <w:sz w:val="24"/>
          <w:szCs w:val="24"/>
          <w:lang w:eastAsia="lt-LT"/>
        </w:rPr>
        <w:t xml:space="preserve">, </w:t>
      </w:r>
      <w:r w:rsidR="00C04C16" w:rsidRPr="005420FE">
        <w:rPr>
          <w:rFonts w:ascii="Times New Roman" w:eastAsia="Times New Roman" w:hAnsi="Times New Roman"/>
          <w:sz w:val="24"/>
          <w:szCs w:val="24"/>
          <w:lang w:eastAsia="lt-LT"/>
        </w:rPr>
        <w:t xml:space="preserve">turės </w:t>
      </w:r>
      <w:r w:rsidR="00EF4ABE" w:rsidRPr="005420FE">
        <w:rPr>
          <w:rFonts w:ascii="Times New Roman" w:eastAsia="Times New Roman" w:hAnsi="Times New Roman"/>
          <w:sz w:val="24"/>
          <w:szCs w:val="24"/>
          <w:lang w:eastAsia="lt-LT"/>
        </w:rPr>
        <w:t xml:space="preserve">pagaminti ir </w:t>
      </w:r>
      <w:r w:rsidR="00932AA1">
        <w:rPr>
          <w:rFonts w:ascii="Times New Roman" w:eastAsia="Times New Roman" w:hAnsi="Times New Roman"/>
          <w:sz w:val="24"/>
          <w:szCs w:val="24"/>
          <w:lang w:eastAsia="lt-LT"/>
        </w:rPr>
        <w:t xml:space="preserve">pastatyti </w:t>
      </w:r>
      <w:r w:rsidR="00C04C16" w:rsidRPr="005420FE">
        <w:rPr>
          <w:rFonts w:ascii="Times New Roman" w:eastAsia="Times New Roman" w:hAnsi="Times New Roman"/>
          <w:sz w:val="24"/>
          <w:szCs w:val="24"/>
          <w:lang w:eastAsia="lt-LT"/>
        </w:rPr>
        <w:t xml:space="preserve">informacinį </w:t>
      </w:r>
      <w:r w:rsidR="000752FD">
        <w:rPr>
          <w:rFonts w:ascii="Times New Roman" w:eastAsia="Times New Roman" w:hAnsi="Times New Roman"/>
          <w:sz w:val="24"/>
          <w:szCs w:val="24"/>
          <w:lang w:eastAsia="lt-LT"/>
        </w:rPr>
        <w:t>tentą (kurio matmenys ne mažesni ka</w:t>
      </w:r>
      <w:r w:rsidR="0037328C">
        <w:rPr>
          <w:rFonts w:ascii="Times New Roman" w:eastAsia="Times New Roman" w:hAnsi="Times New Roman"/>
          <w:sz w:val="24"/>
          <w:szCs w:val="24"/>
          <w:lang w:eastAsia="lt-LT"/>
        </w:rPr>
        <w:t>i</w:t>
      </w:r>
      <w:r w:rsidR="000752FD">
        <w:rPr>
          <w:rFonts w:ascii="Times New Roman" w:eastAsia="Times New Roman" w:hAnsi="Times New Roman"/>
          <w:sz w:val="24"/>
          <w:szCs w:val="24"/>
          <w:lang w:eastAsia="lt-LT"/>
        </w:rPr>
        <w:t xml:space="preserve">p </w:t>
      </w:r>
      <w:r w:rsidR="0032170C" w:rsidRPr="0032170C">
        <w:rPr>
          <w:rFonts w:ascii="Times New Roman" w:eastAsia="Times New Roman" w:hAnsi="Times New Roman"/>
          <w:sz w:val="24"/>
          <w:szCs w:val="24"/>
          <w:lang w:eastAsia="lt-LT"/>
        </w:rPr>
        <w:t>17</w:t>
      </w:r>
      <w:r w:rsidR="000752FD" w:rsidRPr="0032170C">
        <w:rPr>
          <w:rFonts w:ascii="Times New Roman" w:eastAsia="Times New Roman" w:hAnsi="Times New Roman"/>
          <w:sz w:val="24"/>
          <w:szCs w:val="24"/>
          <w:lang w:eastAsia="lt-LT"/>
        </w:rPr>
        <w:t>00×</w:t>
      </w:r>
      <w:r w:rsidR="0032170C" w:rsidRPr="0032170C">
        <w:rPr>
          <w:rFonts w:ascii="Times New Roman" w:eastAsia="Times New Roman" w:hAnsi="Times New Roman"/>
          <w:sz w:val="24"/>
          <w:szCs w:val="24"/>
          <w:lang w:eastAsia="lt-LT"/>
        </w:rPr>
        <w:t>33</w:t>
      </w:r>
      <w:r w:rsidR="000752FD" w:rsidRPr="0032170C">
        <w:rPr>
          <w:rFonts w:ascii="Times New Roman" w:eastAsia="Times New Roman" w:hAnsi="Times New Roman"/>
          <w:sz w:val="24"/>
          <w:szCs w:val="24"/>
          <w:lang w:eastAsia="lt-LT"/>
        </w:rPr>
        <w:t>00 mm),</w:t>
      </w:r>
      <w:r w:rsidR="00C04C16" w:rsidRPr="0032170C">
        <w:rPr>
          <w:rFonts w:ascii="Times New Roman" w:eastAsia="Times New Roman" w:hAnsi="Times New Roman"/>
          <w:sz w:val="24"/>
          <w:szCs w:val="24"/>
          <w:lang w:eastAsia="lt-LT"/>
        </w:rPr>
        <w:t xml:space="preserve"> </w:t>
      </w:r>
      <w:r w:rsidR="00C04C16" w:rsidRPr="005420FE">
        <w:rPr>
          <w:rFonts w:ascii="Times New Roman" w:eastAsia="Times New Roman" w:hAnsi="Times New Roman"/>
          <w:sz w:val="24"/>
          <w:szCs w:val="24"/>
          <w:lang w:eastAsia="lt-LT"/>
        </w:rPr>
        <w:t xml:space="preserve">nurodant </w:t>
      </w:r>
      <w:r w:rsidR="005F6C28">
        <w:rPr>
          <w:rFonts w:ascii="Times New Roman" w:eastAsia="Times New Roman" w:hAnsi="Times New Roman"/>
          <w:sz w:val="24"/>
          <w:szCs w:val="24"/>
          <w:lang w:eastAsia="lt-LT"/>
        </w:rPr>
        <w:t xml:space="preserve">Tiekėjo logotipą, </w:t>
      </w:r>
      <w:r w:rsidR="00C04C16" w:rsidRPr="005420FE">
        <w:rPr>
          <w:rFonts w:ascii="Times New Roman" w:eastAsia="Times New Roman" w:hAnsi="Times New Roman"/>
          <w:sz w:val="24"/>
          <w:szCs w:val="24"/>
          <w:lang w:eastAsia="lt-LT"/>
        </w:rPr>
        <w:t xml:space="preserve">objekto pavadinimą,  </w:t>
      </w:r>
      <w:r w:rsidR="003C3B2D" w:rsidRPr="005420FE">
        <w:rPr>
          <w:rFonts w:ascii="Times New Roman" w:eastAsia="Times New Roman" w:hAnsi="Times New Roman"/>
          <w:sz w:val="24"/>
          <w:szCs w:val="24"/>
        </w:rPr>
        <w:t>Perkantįjį subjektą</w:t>
      </w:r>
      <w:r w:rsidR="00C04C16" w:rsidRPr="005420FE">
        <w:rPr>
          <w:rFonts w:ascii="Times New Roman" w:eastAsia="Times New Roman" w:hAnsi="Times New Roman"/>
          <w:sz w:val="24"/>
          <w:szCs w:val="24"/>
          <w:lang w:eastAsia="lt-LT"/>
        </w:rPr>
        <w:t xml:space="preserve">, </w:t>
      </w:r>
      <w:r w:rsidR="001E7ED4" w:rsidRPr="005420FE">
        <w:rPr>
          <w:rFonts w:ascii="Times New Roman" w:eastAsia="Times New Roman" w:hAnsi="Times New Roman"/>
          <w:sz w:val="24"/>
          <w:szCs w:val="24"/>
          <w:lang w:eastAsia="lt-LT"/>
        </w:rPr>
        <w:t>D</w:t>
      </w:r>
      <w:r w:rsidR="00C04C16" w:rsidRPr="005420FE">
        <w:rPr>
          <w:rFonts w:ascii="Times New Roman" w:eastAsia="Times New Roman" w:hAnsi="Times New Roman"/>
          <w:sz w:val="24"/>
          <w:szCs w:val="24"/>
          <w:lang w:eastAsia="lt-LT"/>
        </w:rPr>
        <w:t xml:space="preserve">arbų atlikimo terminus, </w:t>
      </w:r>
      <w:r w:rsidR="00793DE7" w:rsidRPr="005420FE">
        <w:rPr>
          <w:rFonts w:ascii="Times New Roman" w:eastAsia="Times New Roman" w:hAnsi="Times New Roman"/>
          <w:sz w:val="24"/>
          <w:szCs w:val="24"/>
          <w:lang w:eastAsia="lt-LT"/>
        </w:rPr>
        <w:t>darbų vadovą</w:t>
      </w:r>
      <w:r w:rsidR="008D4C2C">
        <w:rPr>
          <w:rFonts w:ascii="Times New Roman" w:eastAsia="Times New Roman" w:hAnsi="Times New Roman"/>
          <w:sz w:val="24"/>
          <w:szCs w:val="24"/>
          <w:lang w:eastAsia="lt-LT"/>
        </w:rPr>
        <w:t>.</w:t>
      </w:r>
    </w:p>
    <w:p w14:paraId="75D91951" w14:textId="332DF7EB" w:rsidR="00EB2D84" w:rsidRPr="005420FE" w:rsidRDefault="00064FFA" w:rsidP="00B67FBD">
      <w:pPr>
        <w:suppressAutoHyphens/>
        <w:spacing w:after="0" w:line="240" w:lineRule="auto"/>
        <w:ind w:firstLine="567"/>
        <w:jc w:val="both"/>
        <w:rPr>
          <w:rFonts w:ascii="Times New Roman" w:eastAsia="Times New Roman" w:hAnsi="Times New Roman"/>
          <w:sz w:val="24"/>
          <w:szCs w:val="24"/>
          <w:lang w:eastAsia="ar-SA"/>
        </w:rPr>
      </w:pPr>
      <w:r w:rsidRPr="005420FE">
        <w:rPr>
          <w:rFonts w:ascii="Times New Roman" w:eastAsia="Times New Roman" w:hAnsi="Times New Roman"/>
          <w:sz w:val="24"/>
          <w:szCs w:val="24"/>
          <w:lang w:eastAsia="lt-LT"/>
        </w:rPr>
        <w:t>6</w:t>
      </w:r>
      <w:r w:rsidR="00BB4DBE" w:rsidRPr="005420FE">
        <w:rPr>
          <w:rFonts w:ascii="Times New Roman" w:eastAsia="Times New Roman" w:hAnsi="Times New Roman"/>
          <w:sz w:val="24"/>
          <w:szCs w:val="24"/>
          <w:lang w:eastAsia="lt-LT"/>
        </w:rPr>
        <w:t xml:space="preserve">. </w:t>
      </w:r>
      <w:r w:rsidR="00EB2D84" w:rsidRPr="005420FE">
        <w:rPr>
          <w:rFonts w:ascii="Times New Roman" w:eastAsia="Times New Roman" w:hAnsi="Times New Roman"/>
          <w:sz w:val="24"/>
          <w:szCs w:val="24"/>
          <w:lang w:eastAsia="lt-LT"/>
        </w:rPr>
        <w:t xml:space="preserve">Tiekėjas, prieš pradėdamas vykdyti Darbus, </w:t>
      </w:r>
      <w:r w:rsidR="00EF4ABE" w:rsidRPr="005420FE">
        <w:rPr>
          <w:rFonts w:ascii="Times New Roman" w:eastAsia="Times New Roman" w:hAnsi="Times New Roman"/>
          <w:sz w:val="24"/>
          <w:szCs w:val="24"/>
          <w:lang w:eastAsia="lt-LT"/>
        </w:rPr>
        <w:t>turės pagaminti ir pastatyti</w:t>
      </w:r>
      <w:r w:rsidR="00EB2D84" w:rsidRPr="005420FE">
        <w:rPr>
          <w:rFonts w:ascii="Times New Roman" w:eastAsia="Times New Roman" w:hAnsi="Times New Roman"/>
          <w:sz w:val="24"/>
          <w:szCs w:val="24"/>
          <w:lang w:eastAsia="lt-LT"/>
        </w:rPr>
        <w:t xml:space="preserve"> </w:t>
      </w:r>
      <w:r w:rsidR="00EB2D84" w:rsidRPr="005420FE">
        <w:rPr>
          <w:rFonts w:ascii="Times New Roman" w:eastAsia="Times New Roman" w:hAnsi="Times New Roman"/>
          <w:sz w:val="24"/>
          <w:szCs w:val="24"/>
          <w:lang w:eastAsia="ar-SA"/>
        </w:rPr>
        <w:t xml:space="preserve">laikinąjį informacinį stendą, o </w:t>
      </w:r>
      <w:r w:rsidR="00932AA1">
        <w:rPr>
          <w:rFonts w:ascii="Times New Roman" w:eastAsia="Times New Roman" w:hAnsi="Times New Roman"/>
          <w:sz w:val="24"/>
          <w:szCs w:val="24"/>
          <w:lang w:eastAsia="ar-SA"/>
        </w:rPr>
        <w:t>už</w:t>
      </w:r>
      <w:r w:rsidR="00EB2D84" w:rsidRPr="005420FE">
        <w:rPr>
          <w:rFonts w:ascii="Times New Roman" w:eastAsia="Times New Roman" w:hAnsi="Times New Roman"/>
          <w:sz w:val="24"/>
          <w:szCs w:val="24"/>
          <w:lang w:eastAsia="ar-SA"/>
        </w:rPr>
        <w:t>baig</w:t>
      </w:r>
      <w:r w:rsidR="00932AA1">
        <w:rPr>
          <w:rFonts w:ascii="Times New Roman" w:eastAsia="Times New Roman" w:hAnsi="Times New Roman"/>
          <w:sz w:val="24"/>
          <w:szCs w:val="24"/>
          <w:lang w:eastAsia="ar-SA"/>
        </w:rPr>
        <w:t>iant</w:t>
      </w:r>
      <w:r w:rsidR="00EB2D84" w:rsidRPr="005420FE">
        <w:rPr>
          <w:rFonts w:ascii="Times New Roman" w:eastAsia="Times New Roman" w:hAnsi="Times New Roman"/>
          <w:sz w:val="24"/>
          <w:szCs w:val="24"/>
          <w:lang w:eastAsia="ar-SA"/>
        </w:rPr>
        <w:t xml:space="preserve"> Projekt</w:t>
      </w:r>
      <w:r w:rsidR="00932AA1">
        <w:rPr>
          <w:rFonts w:ascii="Times New Roman" w:eastAsia="Times New Roman" w:hAnsi="Times New Roman"/>
          <w:sz w:val="24"/>
          <w:szCs w:val="24"/>
          <w:lang w:eastAsia="ar-SA"/>
        </w:rPr>
        <w:t>ą</w:t>
      </w:r>
      <w:r w:rsidR="00EB2D84" w:rsidRPr="005420FE">
        <w:rPr>
          <w:rFonts w:ascii="Times New Roman" w:eastAsia="Times New Roman" w:hAnsi="Times New Roman"/>
          <w:sz w:val="24"/>
          <w:szCs w:val="24"/>
          <w:lang w:eastAsia="ar-SA"/>
        </w:rPr>
        <w:t xml:space="preserve"> </w:t>
      </w:r>
      <w:r w:rsidR="00EB2D84" w:rsidRPr="005420FE">
        <w:rPr>
          <w:rFonts w:ascii="Times New Roman" w:eastAsia="Times New Roman" w:hAnsi="Times New Roman"/>
          <w:sz w:val="24"/>
          <w:szCs w:val="24"/>
          <w:lang w:eastAsia="lt-LT"/>
        </w:rPr>
        <w:t>–</w:t>
      </w:r>
      <w:r w:rsidR="00EB2D84" w:rsidRPr="005420FE">
        <w:rPr>
          <w:rFonts w:ascii="Times New Roman" w:eastAsia="Times New Roman" w:hAnsi="Times New Roman"/>
          <w:sz w:val="24"/>
          <w:szCs w:val="24"/>
          <w:lang w:eastAsia="ar-SA"/>
        </w:rPr>
        <w:t xml:space="preserve"> nuolatinį informacinį stendą, pagal Europos Komisijos reglamento </w:t>
      </w:r>
      <w:r w:rsidR="00223E01" w:rsidRPr="005420FE">
        <w:rPr>
          <w:rFonts w:ascii="Times New Roman" w:eastAsia="Times New Roman" w:hAnsi="Times New Roman"/>
          <w:sz w:val="24"/>
          <w:szCs w:val="24"/>
          <w:lang w:eastAsia="ar-SA"/>
        </w:rPr>
        <w:t>Nr. 821/2014 nuostatas:</w:t>
      </w:r>
    </w:p>
    <w:p w14:paraId="2FC18144" w14:textId="097321D5" w:rsidR="00223E01" w:rsidRPr="005420FE" w:rsidRDefault="00223E01" w:rsidP="00B67FBD">
      <w:pPr>
        <w:suppressAutoHyphens/>
        <w:spacing w:after="0" w:line="240" w:lineRule="auto"/>
        <w:ind w:firstLine="567"/>
        <w:jc w:val="both"/>
        <w:rPr>
          <w:rStyle w:val="Hipersaitas"/>
          <w:rFonts w:ascii="Times New Roman" w:eastAsia="Times New Roman" w:hAnsi="Times New Roman"/>
          <w:bCs/>
          <w:sz w:val="24"/>
          <w:szCs w:val="24"/>
          <w:lang w:eastAsia="ar-SA"/>
        </w:rPr>
      </w:pPr>
      <w:r w:rsidRPr="005420FE">
        <w:rPr>
          <w:rFonts w:ascii="Times New Roman" w:eastAsia="Times New Roman" w:hAnsi="Times New Roman"/>
          <w:sz w:val="24"/>
          <w:szCs w:val="24"/>
          <w:lang w:eastAsia="ar-SA"/>
        </w:rPr>
        <w:t xml:space="preserve">6.1. </w:t>
      </w:r>
      <w:r w:rsidR="00BD679A">
        <w:rPr>
          <w:rFonts w:ascii="Times New Roman" w:eastAsia="Times New Roman" w:hAnsi="Times New Roman"/>
          <w:sz w:val="24"/>
          <w:szCs w:val="24"/>
          <w:lang w:eastAsia="ar-SA"/>
        </w:rPr>
        <w:t>S</w:t>
      </w:r>
      <w:r w:rsidRPr="005420FE">
        <w:rPr>
          <w:rFonts w:ascii="Times New Roman" w:eastAsia="Times New Roman" w:hAnsi="Times New Roman"/>
          <w:sz w:val="24"/>
          <w:szCs w:val="24"/>
          <w:lang w:eastAsia="ar-SA"/>
        </w:rPr>
        <w:t xml:space="preserve">tendų </w:t>
      </w:r>
      <w:r w:rsidRPr="005420FE">
        <w:rPr>
          <w:rFonts w:ascii="Times New Roman" w:eastAsia="Times New Roman" w:hAnsi="Times New Roman"/>
          <w:bCs/>
          <w:sz w:val="24"/>
          <w:szCs w:val="24"/>
          <w:lang w:eastAsia="ar-SA"/>
        </w:rPr>
        <w:t xml:space="preserve">grafinių elementų pavyzdžiai ir rekomendacijos, pateikiamos 2014–2020 metų Europos Sąjungos fondų investicijų ženklo naudojimo vadove (prieiga per internetą: </w:t>
      </w:r>
      <w:hyperlink r:id="rId8" w:history="1">
        <w:r w:rsidRPr="005420FE">
          <w:rPr>
            <w:rStyle w:val="Hipersaitas"/>
            <w:rFonts w:ascii="Times New Roman" w:eastAsia="Times New Roman" w:hAnsi="Times New Roman"/>
            <w:bCs/>
            <w:sz w:val="24"/>
            <w:szCs w:val="24"/>
            <w:lang w:eastAsia="ar-SA"/>
          </w:rPr>
          <w:t>http://www.esinvesticijos.lt/uploads/documents/files/%C5%BDenklai/ESFIVP-logotipo%20naudojimo%20vadovas.pdf</w:t>
        </w:r>
      </w:hyperlink>
      <w:r w:rsidR="00172227">
        <w:rPr>
          <w:rStyle w:val="Hipersaitas"/>
          <w:rFonts w:ascii="Times New Roman" w:eastAsia="Times New Roman" w:hAnsi="Times New Roman"/>
          <w:bCs/>
          <w:sz w:val="24"/>
          <w:szCs w:val="24"/>
          <w:lang w:eastAsia="ar-SA"/>
        </w:rPr>
        <w:t>.</w:t>
      </w:r>
    </w:p>
    <w:p w14:paraId="2ABA3B8A" w14:textId="20E5A213" w:rsidR="00223E01" w:rsidRPr="005420FE" w:rsidRDefault="00161698" w:rsidP="00161698">
      <w:pPr>
        <w:suppressAutoHyphens/>
        <w:spacing w:after="0" w:line="240" w:lineRule="auto"/>
        <w:jc w:val="both"/>
        <w:rPr>
          <w:rStyle w:val="Hipersaitas"/>
          <w:rFonts w:ascii="Times New Roman" w:eastAsia="Times New Roman" w:hAnsi="Times New Roman"/>
          <w:bCs/>
          <w:color w:val="auto"/>
          <w:sz w:val="24"/>
          <w:szCs w:val="24"/>
          <w:u w:val="none"/>
          <w:lang w:eastAsia="ar-SA"/>
        </w:rPr>
      </w:pPr>
      <w:r w:rsidRPr="005420FE">
        <w:rPr>
          <w:rStyle w:val="Hipersaitas"/>
          <w:rFonts w:ascii="Times New Roman" w:eastAsia="Times New Roman" w:hAnsi="Times New Roman"/>
          <w:bCs/>
          <w:color w:val="auto"/>
          <w:sz w:val="24"/>
          <w:szCs w:val="24"/>
          <w:u w:val="none"/>
          <w:lang w:eastAsia="ar-SA"/>
        </w:rPr>
        <w:t xml:space="preserve">         </w:t>
      </w:r>
      <w:r w:rsidR="00223E01" w:rsidRPr="005420FE">
        <w:rPr>
          <w:rStyle w:val="Hipersaitas"/>
          <w:rFonts w:ascii="Times New Roman" w:eastAsia="Times New Roman" w:hAnsi="Times New Roman"/>
          <w:bCs/>
          <w:color w:val="auto"/>
          <w:sz w:val="24"/>
          <w:szCs w:val="24"/>
          <w:u w:val="none"/>
          <w:lang w:eastAsia="ar-SA"/>
        </w:rPr>
        <w:t xml:space="preserve">6.2. </w:t>
      </w:r>
      <w:r w:rsidR="00172227">
        <w:rPr>
          <w:rStyle w:val="Hipersaitas"/>
          <w:rFonts w:ascii="Times New Roman" w:eastAsia="Times New Roman" w:hAnsi="Times New Roman"/>
          <w:bCs/>
          <w:color w:val="auto"/>
          <w:sz w:val="24"/>
          <w:szCs w:val="24"/>
          <w:u w:val="none"/>
          <w:lang w:eastAsia="ar-SA"/>
        </w:rPr>
        <w:t>S</w:t>
      </w:r>
      <w:r w:rsidR="00223E01" w:rsidRPr="005420FE">
        <w:rPr>
          <w:rStyle w:val="Hipersaitas"/>
          <w:rFonts w:ascii="Times New Roman" w:eastAsia="Times New Roman" w:hAnsi="Times New Roman"/>
          <w:bCs/>
          <w:color w:val="auto"/>
          <w:sz w:val="24"/>
          <w:szCs w:val="24"/>
          <w:u w:val="none"/>
          <w:lang w:eastAsia="ar-SA"/>
        </w:rPr>
        <w:t>tendų dydžiai:</w:t>
      </w:r>
    </w:p>
    <w:p w14:paraId="444E3AF0" w14:textId="2B36C4D7" w:rsidR="00223E01" w:rsidRPr="005420FE" w:rsidRDefault="00161698" w:rsidP="00161698">
      <w:pPr>
        <w:suppressAutoHyphens/>
        <w:spacing w:after="0" w:line="240" w:lineRule="auto"/>
        <w:jc w:val="both"/>
        <w:rPr>
          <w:rFonts w:ascii="Times New Roman" w:eastAsia="Times New Roman" w:hAnsi="Times New Roman"/>
          <w:sz w:val="24"/>
          <w:szCs w:val="24"/>
          <w:lang w:eastAsia="ar-SA"/>
        </w:rPr>
      </w:pPr>
      <w:r w:rsidRPr="005420FE">
        <w:rPr>
          <w:rStyle w:val="Hipersaitas"/>
          <w:rFonts w:ascii="Times New Roman" w:eastAsia="Times New Roman" w:hAnsi="Times New Roman"/>
          <w:bCs/>
          <w:color w:val="auto"/>
          <w:sz w:val="24"/>
          <w:szCs w:val="24"/>
          <w:u w:val="none"/>
          <w:lang w:eastAsia="ar-SA"/>
        </w:rPr>
        <w:t xml:space="preserve">         </w:t>
      </w:r>
      <w:r w:rsidR="00223E01" w:rsidRPr="005420FE">
        <w:rPr>
          <w:rStyle w:val="Hipersaitas"/>
          <w:rFonts w:ascii="Times New Roman" w:eastAsia="Times New Roman" w:hAnsi="Times New Roman"/>
          <w:bCs/>
          <w:color w:val="auto"/>
          <w:sz w:val="24"/>
          <w:szCs w:val="24"/>
          <w:u w:val="none"/>
          <w:lang w:eastAsia="ar-SA"/>
        </w:rPr>
        <w:t>6.2.1.</w:t>
      </w:r>
      <w:r w:rsidR="00223E01" w:rsidRPr="005420FE">
        <w:rPr>
          <w:rFonts w:ascii="Times New Roman" w:eastAsia="Times New Roman" w:hAnsi="Times New Roman"/>
          <w:bCs/>
          <w:sz w:val="24"/>
          <w:szCs w:val="24"/>
          <w:lang w:eastAsia="ar-SA"/>
        </w:rPr>
        <w:t xml:space="preserve"> laikinieji informaciniai – </w:t>
      </w:r>
      <w:r w:rsidR="00223E01" w:rsidRPr="005420FE">
        <w:rPr>
          <w:rFonts w:ascii="Times New Roman" w:eastAsia="Times New Roman" w:hAnsi="Times New Roman"/>
          <w:sz w:val="24"/>
          <w:szCs w:val="24"/>
          <w:lang w:eastAsia="ar-SA"/>
        </w:rPr>
        <w:t>1500 x 1000 mm;</w:t>
      </w:r>
    </w:p>
    <w:p w14:paraId="222C03CA" w14:textId="6F2A231A" w:rsidR="00EB2D84" w:rsidRPr="005420FE" w:rsidRDefault="00161698" w:rsidP="00161698">
      <w:pPr>
        <w:suppressAutoHyphens/>
        <w:spacing w:after="0" w:line="240" w:lineRule="auto"/>
        <w:jc w:val="both"/>
        <w:rPr>
          <w:rFonts w:ascii="Times New Roman" w:eastAsia="Times New Roman" w:hAnsi="Times New Roman"/>
          <w:sz w:val="24"/>
          <w:szCs w:val="24"/>
          <w:lang w:eastAsia="ar-SA"/>
        </w:rPr>
      </w:pPr>
      <w:r w:rsidRPr="005420FE">
        <w:rPr>
          <w:rFonts w:ascii="Times New Roman" w:eastAsia="Times New Roman" w:hAnsi="Times New Roman"/>
          <w:sz w:val="24"/>
          <w:szCs w:val="24"/>
          <w:lang w:eastAsia="ar-SA"/>
        </w:rPr>
        <w:t xml:space="preserve">         </w:t>
      </w:r>
      <w:r w:rsidR="00223E01" w:rsidRPr="005420FE">
        <w:rPr>
          <w:rFonts w:ascii="Times New Roman" w:eastAsia="Times New Roman" w:hAnsi="Times New Roman"/>
          <w:sz w:val="24"/>
          <w:szCs w:val="24"/>
          <w:lang w:eastAsia="ar-SA"/>
        </w:rPr>
        <w:t>6.2.2. n</w:t>
      </w:r>
      <w:r w:rsidR="00223E01" w:rsidRPr="005420FE">
        <w:rPr>
          <w:rFonts w:ascii="Times New Roman" w:eastAsia="Times New Roman" w:hAnsi="Times New Roman"/>
          <w:bCs/>
          <w:sz w:val="24"/>
          <w:szCs w:val="24"/>
          <w:lang w:eastAsia="ar-SA"/>
        </w:rPr>
        <w:t>uolatiniai informaciniai – 800 x 580 mm.</w:t>
      </w:r>
    </w:p>
    <w:p w14:paraId="6CD7272A" w14:textId="659FC242" w:rsidR="00DA0017" w:rsidRPr="005420FE" w:rsidRDefault="00064FFA" w:rsidP="00EB2D84">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7</w:t>
      </w:r>
      <w:r w:rsidR="006B23EA" w:rsidRPr="005420FE">
        <w:rPr>
          <w:rFonts w:ascii="Times New Roman" w:eastAsia="Times New Roman" w:hAnsi="Times New Roman"/>
          <w:sz w:val="24"/>
          <w:szCs w:val="24"/>
          <w:lang w:eastAsia="lt-LT"/>
        </w:rPr>
        <w:t xml:space="preserve">. </w:t>
      </w:r>
      <w:r w:rsidR="004F0D8C" w:rsidRPr="005420FE">
        <w:rPr>
          <w:rFonts w:ascii="Times New Roman" w:eastAsia="Times New Roman" w:hAnsi="Times New Roman"/>
          <w:sz w:val="24"/>
          <w:szCs w:val="24"/>
          <w:lang w:eastAsia="lt-LT"/>
        </w:rPr>
        <w:t xml:space="preserve">Tiekėjas iki </w:t>
      </w:r>
      <w:r w:rsidR="00932AA1">
        <w:rPr>
          <w:rFonts w:ascii="Times New Roman" w:eastAsia="Times New Roman" w:hAnsi="Times New Roman"/>
          <w:sz w:val="24"/>
          <w:szCs w:val="24"/>
          <w:lang w:eastAsia="lt-LT"/>
        </w:rPr>
        <w:t>statybvietės perdavimo</w:t>
      </w:r>
      <w:r w:rsidR="00932AA1" w:rsidRPr="005420FE">
        <w:rPr>
          <w:rFonts w:ascii="Times New Roman" w:eastAsia="Times New Roman" w:hAnsi="Times New Roman"/>
          <w:sz w:val="24"/>
          <w:szCs w:val="24"/>
          <w:lang w:eastAsia="lt-LT"/>
        </w:rPr>
        <w:t xml:space="preserve"> </w:t>
      </w:r>
      <w:r w:rsidR="004F0D8C" w:rsidRPr="005420FE">
        <w:rPr>
          <w:rFonts w:ascii="Times New Roman" w:eastAsia="Times New Roman" w:hAnsi="Times New Roman"/>
          <w:sz w:val="24"/>
          <w:szCs w:val="24"/>
          <w:lang w:eastAsia="lt-LT"/>
        </w:rPr>
        <w:t>turės</w:t>
      </w:r>
      <w:r w:rsidR="00374F54" w:rsidRPr="005420FE">
        <w:rPr>
          <w:rFonts w:ascii="Times New Roman" w:eastAsia="Times New Roman" w:hAnsi="Times New Roman"/>
          <w:sz w:val="24"/>
          <w:szCs w:val="24"/>
          <w:lang w:eastAsia="lt-LT"/>
        </w:rPr>
        <w:t xml:space="preserve"> </w:t>
      </w:r>
      <w:r w:rsidR="006B23EA" w:rsidRPr="005420FE">
        <w:rPr>
          <w:rFonts w:ascii="Times New Roman" w:eastAsia="Times New Roman" w:hAnsi="Times New Roman"/>
          <w:sz w:val="24"/>
          <w:szCs w:val="24"/>
          <w:lang w:eastAsia="lt-LT"/>
        </w:rPr>
        <w:t xml:space="preserve">pateikti Darbų kokybės </w:t>
      </w:r>
      <w:r w:rsidR="008D4C2C">
        <w:rPr>
          <w:rFonts w:ascii="Times New Roman" w:eastAsia="Times New Roman" w:hAnsi="Times New Roman"/>
          <w:sz w:val="24"/>
          <w:szCs w:val="24"/>
          <w:lang w:eastAsia="lt-LT"/>
        </w:rPr>
        <w:t xml:space="preserve">ir saugos </w:t>
      </w:r>
      <w:r w:rsidR="006B23EA" w:rsidRPr="005420FE">
        <w:rPr>
          <w:rFonts w:ascii="Times New Roman" w:eastAsia="Times New Roman" w:hAnsi="Times New Roman"/>
          <w:sz w:val="24"/>
          <w:szCs w:val="24"/>
          <w:lang w:eastAsia="lt-LT"/>
        </w:rPr>
        <w:t xml:space="preserve">kontrolės tvarkos aprašą, </w:t>
      </w:r>
      <w:r w:rsidR="008D4C2C">
        <w:rPr>
          <w:rFonts w:ascii="Times New Roman" w:eastAsia="Times New Roman" w:hAnsi="Times New Roman"/>
          <w:sz w:val="24"/>
          <w:szCs w:val="24"/>
          <w:lang w:eastAsia="lt-LT"/>
        </w:rPr>
        <w:t xml:space="preserve">statybos darbų </w:t>
      </w:r>
      <w:r w:rsidR="00D744B0" w:rsidRPr="005420FE">
        <w:rPr>
          <w:rFonts w:ascii="Times New Roman" w:eastAsia="Times New Roman" w:hAnsi="Times New Roman"/>
          <w:sz w:val="24"/>
          <w:szCs w:val="24"/>
          <w:lang w:eastAsia="lt-LT"/>
        </w:rPr>
        <w:t>technologi</w:t>
      </w:r>
      <w:r w:rsidR="008D4C2C">
        <w:rPr>
          <w:rFonts w:ascii="Times New Roman" w:eastAsia="Times New Roman" w:hAnsi="Times New Roman"/>
          <w:sz w:val="24"/>
          <w:szCs w:val="24"/>
          <w:lang w:eastAsia="lt-LT"/>
        </w:rPr>
        <w:t>jos</w:t>
      </w:r>
      <w:r w:rsidR="00D744B0" w:rsidRPr="005420FE">
        <w:rPr>
          <w:rFonts w:ascii="Times New Roman" w:eastAsia="Times New Roman" w:hAnsi="Times New Roman"/>
          <w:sz w:val="24"/>
          <w:szCs w:val="24"/>
          <w:lang w:eastAsia="lt-LT"/>
        </w:rPr>
        <w:t xml:space="preserve"> projektą, </w:t>
      </w:r>
      <w:r w:rsidR="006B23EA" w:rsidRPr="005420FE">
        <w:rPr>
          <w:rFonts w:ascii="Times New Roman" w:eastAsia="Times New Roman" w:hAnsi="Times New Roman"/>
          <w:sz w:val="24"/>
          <w:szCs w:val="24"/>
          <w:lang w:eastAsia="lt-LT"/>
        </w:rPr>
        <w:t xml:space="preserve">suvirintojų kvalifikacinių pažymėjimų kopijas, suvirinimo procedūrų aprašą, suvirinimo medžiagų sertifikatus, </w:t>
      </w:r>
      <w:r w:rsidR="00DA0017" w:rsidRPr="005420FE">
        <w:rPr>
          <w:rFonts w:ascii="Times New Roman" w:eastAsia="Times New Roman" w:hAnsi="Times New Roman"/>
          <w:sz w:val="24"/>
          <w:szCs w:val="24"/>
          <w:lang w:eastAsia="lt-LT"/>
        </w:rPr>
        <w:t>naudojamų medžiagų sertifikatus bei pateik</w:t>
      </w:r>
      <w:r w:rsidR="00B24AD2" w:rsidRPr="005420FE">
        <w:rPr>
          <w:rFonts w:ascii="Times New Roman" w:eastAsia="Times New Roman" w:hAnsi="Times New Roman"/>
          <w:sz w:val="24"/>
          <w:szCs w:val="24"/>
          <w:lang w:eastAsia="lt-LT"/>
        </w:rPr>
        <w:t>ti</w:t>
      </w:r>
      <w:r w:rsidR="00DA0017" w:rsidRPr="005420FE">
        <w:rPr>
          <w:rFonts w:ascii="Times New Roman" w:eastAsia="Times New Roman" w:hAnsi="Times New Roman"/>
          <w:sz w:val="24"/>
          <w:szCs w:val="24"/>
          <w:lang w:eastAsia="lt-LT"/>
        </w:rPr>
        <w:t xml:space="preserve"> planą, kaip bus vykdoma </w:t>
      </w:r>
      <w:r w:rsidR="00B24AD2" w:rsidRPr="005420FE">
        <w:rPr>
          <w:rFonts w:ascii="Times New Roman" w:eastAsia="Times New Roman" w:hAnsi="Times New Roman"/>
          <w:sz w:val="24"/>
          <w:szCs w:val="24"/>
          <w:lang w:eastAsia="lt-LT"/>
        </w:rPr>
        <w:t xml:space="preserve">atliekamų </w:t>
      </w:r>
      <w:r w:rsidR="00DA0017" w:rsidRPr="005420FE">
        <w:rPr>
          <w:rFonts w:ascii="Times New Roman" w:eastAsia="Times New Roman" w:hAnsi="Times New Roman"/>
          <w:sz w:val="24"/>
          <w:szCs w:val="24"/>
          <w:lang w:eastAsia="lt-LT"/>
        </w:rPr>
        <w:t>Darbų kokybės kontrolė.</w:t>
      </w:r>
    </w:p>
    <w:p w14:paraId="15065904" w14:textId="410654D3" w:rsidR="006A31DC" w:rsidRPr="005420FE" w:rsidRDefault="00064FFA" w:rsidP="00876BAE">
      <w:pPr>
        <w:tabs>
          <w:tab w:val="left" w:pos="993"/>
          <w:tab w:val="left" w:pos="5385"/>
        </w:tabs>
        <w:spacing w:after="0" w:line="240" w:lineRule="auto"/>
        <w:ind w:firstLine="567"/>
        <w:jc w:val="both"/>
        <w:rPr>
          <w:rFonts w:ascii="Times New Roman" w:hAnsi="Times New Roman"/>
          <w:bCs/>
          <w:noProof/>
          <w:sz w:val="24"/>
          <w:szCs w:val="24"/>
          <w:lang w:eastAsia="lt-LT"/>
        </w:rPr>
      </w:pPr>
      <w:r w:rsidRPr="005420FE">
        <w:rPr>
          <w:rFonts w:ascii="Times New Roman" w:hAnsi="Times New Roman"/>
          <w:bCs/>
          <w:noProof/>
          <w:color w:val="000000" w:themeColor="text1"/>
          <w:sz w:val="24"/>
          <w:szCs w:val="24"/>
          <w:lang w:eastAsia="lt-LT"/>
        </w:rPr>
        <w:t>8</w:t>
      </w:r>
      <w:r w:rsidR="00BD3478" w:rsidRPr="005420FE">
        <w:rPr>
          <w:rFonts w:ascii="Times New Roman" w:hAnsi="Times New Roman"/>
          <w:bCs/>
          <w:noProof/>
          <w:color w:val="000000" w:themeColor="text1"/>
          <w:sz w:val="24"/>
          <w:szCs w:val="24"/>
          <w:lang w:eastAsia="lt-LT"/>
        </w:rPr>
        <w:t>.</w:t>
      </w:r>
      <w:r w:rsidR="00876BAE" w:rsidRPr="005420FE">
        <w:rPr>
          <w:rFonts w:ascii="Times New Roman" w:hAnsi="Times New Roman"/>
          <w:bCs/>
          <w:noProof/>
          <w:color w:val="000000" w:themeColor="text1"/>
          <w:sz w:val="24"/>
          <w:szCs w:val="24"/>
          <w:lang w:eastAsia="lt-LT"/>
        </w:rPr>
        <w:t xml:space="preserve"> </w:t>
      </w:r>
      <w:r w:rsidR="00F15B33" w:rsidRPr="005420FE">
        <w:rPr>
          <w:rFonts w:ascii="Times New Roman" w:hAnsi="Times New Roman"/>
          <w:bCs/>
          <w:noProof/>
          <w:color w:val="000000" w:themeColor="text1"/>
          <w:sz w:val="24"/>
          <w:szCs w:val="24"/>
          <w:lang w:eastAsia="lt-LT"/>
        </w:rPr>
        <w:t>Esminės užduotys,</w:t>
      </w:r>
      <w:r w:rsidR="006A31DC" w:rsidRPr="005420FE">
        <w:rPr>
          <w:rFonts w:ascii="Times New Roman" w:hAnsi="Times New Roman"/>
          <w:bCs/>
          <w:noProof/>
          <w:sz w:val="24"/>
          <w:szCs w:val="24"/>
          <w:lang w:eastAsia="lt-LT"/>
        </w:rPr>
        <w:t xml:space="preserve"> kuri</w:t>
      </w:r>
      <w:r w:rsidR="00561F21" w:rsidRPr="005420FE">
        <w:rPr>
          <w:rFonts w:ascii="Times New Roman" w:hAnsi="Times New Roman"/>
          <w:bCs/>
          <w:noProof/>
          <w:sz w:val="24"/>
          <w:szCs w:val="24"/>
          <w:lang w:eastAsia="lt-LT"/>
        </w:rPr>
        <w:t>a</w:t>
      </w:r>
      <w:r w:rsidR="006A31DC" w:rsidRPr="005420FE">
        <w:rPr>
          <w:rFonts w:ascii="Times New Roman" w:hAnsi="Times New Roman"/>
          <w:bCs/>
          <w:noProof/>
          <w:sz w:val="24"/>
          <w:szCs w:val="24"/>
          <w:lang w:eastAsia="lt-LT"/>
        </w:rPr>
        <w:t>s prival</w:t>
      </w:r>
      <w:r w:rsidR="00C44E80" w:rsidRPr="005420FE">
        <w:rPr>
          <w:rFonts w:ascii="Times New Roman" w:hAnsi="Times New Roman"/>
          <w:bCs/>
          <w:noProof/>
          <w:sz w:val="24"/>
          <w:szCs w:val="24"/>
          <w:lang w:eastAsia="lt-LT"/>
        </w:rPr>
        <w:t>ės</w:t>
      </w:r>
      <w:r w:rsidR="006A31DC" w:rsidRPr="005420FE">
        <w:rPr>
          <w:rFonts w:ascii="Times New Roman" w:hAnsi="Times New Roman"/>
          <w:bCs/>
          <w:noProof/>
          <w:sz w:val="24"/>
          <w:szCs w:val="24"/>
          <w:lang w:eastAsia="lt-LT"/>
        </w:rPr>
        <w:t xml:space="preserve"> atlikti Tiekėjas</w:t>
      </w:r>
      <w:r w:rsidR="00561F21" w:rsidRPr="005420FE">
        <w:rPr>
          <w:rFonts w:ascii="Times New Roman" w:hAnsi="Times New Roman"/>
          <w:bCs/>
          <w:noProof/>
          <w:sz w:val="24"/>
          <w:szCs w:val="24"/>
          <w:lang w:eastAsia="lt-LT"/>
        </w:rPr>
        <w:t>,</w:t>
      </w:r>
      <w:r w:rsidR="006A31DC" w:rsidRPr="005420FE">
        <w:rPr>
          <w:rFonts w:ascii="Times New Roman" w:hAnsi="Times New Roman"/>
          <w:bCs/>
          <w:noProof/>
          <w:sz w:val="24"/>
          <w:szCs w:val="24"/>
          <w:lang w:eastAsia="lt-LT"/>
        </w:rPr>
        <w:t xml:space="preserve"> yra žemės ka</w:t>
      </w:r>
      <w:r w:rsidR="001D0CE9" w:rsidRPr="005420FE">
        <w:rPr>
          <w:rFonts w:ascii="Times New Roman" w:hAnsi="Times New Roman"/>
          <w:bCs/>
          <w:noProof/>
          <w:sz w:val="24"/>
          <w:szCs w:val="24"/>
          <w:lang w:eastAsia="lt-LT"/>
        </w:rPr>
        <w:t xml:space="preserve">simo ir vamzdynų keitimo darbai (tame tarpe vamzdynų </w:t>
      </w:r>
      <w:r w:rsidR="00550B45" w:rsidRPr="005420FE">
        <w:rPr>
          <w:rFonts w:ascii="Times New Roman" w:hAnsi="Times New Roman"/>
          <w:bCs/>
          <w:noProof/>
          <w:sz w:val="24"/>
          <w:szCs w:val="24"/>
          <w:lang w:eastAsia="lt-LT"/>
        </w:rPr>
        <w:t xml:space="preserve">demontavimo ir </w:t>
      </w:r>
      <w:r w:rsidR="001D0CE9" w:rsidRPr="005420FE">
        <w:rPr>
          <w:rFonts w:ascii="Times New Roman" w:hAnsi="Times New Roman"/>
          <w:bCs/>
          <w:noProof/>
          <w:sz w:val="24"/>
          <w:szCs w:val="24"/>
          <w:lang w:eastAsia="lt-LT"/>
        </w:rPr>
        <w:t>suvirinimo darbai).</w:t>
      </w:r>
    </w:p>
    <w:p w14:paraId="2F91B184" w14:textId="7E65EFBF" w:rsidR="0093723B" w:rsidRPr="005420FE" w:rsidRDefault="00064FFA" w:rsidP="008D4C2C">
      <w:pPr>
        <w:tabs>
          <w:tab w:val="left" w:pos="993"/>
          <w:tab w:val="left" w:pos="5385"/>
        </w:tabs>
        <w:spacing w:after="0" w:line="240" w:lineRule="auto"/>
        <w:ind w:firstLine="567"/>
        <w:jc w:val="both"/>
        <w:rPr>
          <w:rFonts w:ascii="Times New Roman" w:hAnsi="Times New Roman"/>
          <w:bCs/>
          <w:noProof/>
          <w:sz w:val="24"/>
          <w:szCs w:val="24"/>
          <w:lang w:eastAsia="lt-LT"/>
        </w:rPr>
      </w:pPr>
      <w:r w:rsidRPr="005420FE">
        <w:rPr>
          <w:rFonts w:ascii="Times New Roman" w:hAnsi="Times New Roman"/>
          <w:bCs/>
          <w:noProof/>
          <w:sz w:val="24"/>
          <w:szCs w:val="24"/>
          <w:lang w:eastAsia="lt-LT"/>
        </w:rPr>
        <w:t>9</w:t>
      </w:r>
      <w:r w:rsidR="0093723B" w:rsidRPr="005420FE">
        <w:rPr>
          <w:rFonts w:ascii="Times New Roman" w:hAnsi="Times New Roman"/>
          <w:bCs/>
          <w:noProof/>
          <w:sz w:val="24"/>
          <w:szCs w:val="24"/>
          <w:lang w:eastAsia="lt-LT"/>
        </w:rPr>
        <w:t>. Tiekėjas tur</w:t>
      </w:r>
      <w:r w:rsidR="00162ED1" w:rsidRPr="005420FE">
        <w:rPr>
          <w:rFonts w:ascii="Times New Roman" w:hAnsi="Times New Roman"/>
          <w:bCs/>
          <w:noProof/>
          <w:sz w:val="24"/>
          <w:szCs w:val="24"/>
          <w:lang w:eastAsia="lt-LT"/>
        </w:rPr>
        <w:t>ės</w:t>
      </w:r>
      <w:r w:rsidR="0093723B" w:rsidRPr="005420FE">
        <w:rPr>
          <w:rFonts w:ascii="Times New Roman" w:hAnsi="Times New Roman"/>
          <w:bCs/>
          <w:noProof/>
          <w:sz w:val="24"/>
          <w:szCs w:val="24"/>
          <w:lang w:eastAsia="lt-LT"/>
        </w:rPr>
        <w:t xml:space="preserve"> užtikrinti </w:t>
      </w:r>
      <w:r w:rsidR="006717EC" w:rsidRPr="005420FE">
        <w:rPr>
          <w:rFonts w:ascii="Times New Roman" w:hAnsi="Times New Roman"/>
          <w:bCs/>
          <w:noProof/>
          <w:sz w:val="24"/>
          <w:szCs w:val="24"/>
          <w:lang w:eastAsia="lt-LT"/>
        </w:rPr>
        <w:t xml:space="preserve">darbo zonos aptvėrimą visu perimetru, panaudojant </w:t>
      </w:r>
      <w:r w:rsidR="00ED3722" w:rsidRPr="005420FE">
        <w:rPr>
          <w:rFonts w:ascii="Times New Roman" w:hAnsi="Times New Roman"/>
          <w:bCs/>
          <w:noProof/>
          <w:sz w:val="24"/>
          <w:szCs w:val="24"/>
          <w:lang w:eastAsia="lt-LT"/>
        </w:rPr>
        <w:t>standžius</w:t>
      </w:r>
      <w:r w:rsidR="006717EC" w:rsidRPr="005420FE">
        <w:rPr>
          <w:rFonts w:ascii="Times New Roman" w:hAnsi="Times New Roman"/>
          <w:bCs/>
          <w:noProof/>
          <w:sz w:val="24"/>
          <w:szCs w:val="24"/>
          <w:lang w:eastAsia="lt-LT"/>
        </w:rPr>
        <w:t xml:space="preserve"> skydus.</w:t>
      </w:r>
      <w:r w:rsidR="00932AA1" w:rsidRPr="00932AA1">
        <w:rPr>
          <w:rFonts w:ascii="Times New Roman" w:hAnsi="Times New Roman"/>
          <w:bCs/>
          <w:noProof/>
          <w:sz w:val="24"/>
          <w:szCs w:val="24"/>
          <w:lang w:eastAsia="lt-LT"/>
        </w:rPr>
        <w:t xml:space="preserve"> </w:t>
      </w:r>
      <w:r w:rsidR="00932AA1">
        <w:rPr>
          <w:rFonts w:ascii="Times New Roman" w:hAnsi="Times New Roman"/>
          <w:bCs/>
          <w:noProof/>
          <w:sz w:val="24"/>
          <w:szCs w:val="24"/>
          <w:lang w:eastAsia="lt-LT"/>
        </w:rPr>
        <w:t xml:space="preserve">Šalia daugiabučių namų </w:t>
      </w:r>
      <w:r w:rsidR="00403F13">
        <w:rPr>
          <w:rFonts w:ascii="Times New Roman" w:hAnsi="Times New Roman"/>
          <w:bCs/>
          <w:noProof/>
          <w:sz w:val="24"/>
          <w:szCs w:val="24"/>
          <w:lang w:eastAsia="lt-LT"/>
        </w:rPr>
        <w:t xml:space="preserve">ir visuomeninių pastatų </w:t>
      </w:r>
      <w:r w:rsidR="00932AA1">
        <w:rPr>
          <w:rFonts w:ascii="Times New Roman" w:hAnsi="Times New Roman"/>
          <w:bCs/>
          <w:noProof/>
          <w:sz w:val="24"/>
          <w:szCs w:val="24"/>
          <w:lang w:eastAsia="lt-LT"/>
        </w:rPr>
        <w:t>aptvėrimo skydai privalo būti su nepermatomais tentais.</w:t>
      </w:r>
      <w:r w:rsidR="008D4C2C" w:rsidRPr="008D4C2C">
        <w:rPr>
          <w:rFonts w:ascii="Times New Roman" w:hAnsi="Times New Roman"/>
          <w:bCs/>
          <w:noProof/>
          <w:sz w:val="24"/>
          <w:szCs w:val="24"/>
          <w:lang w:eastAsia="lt-LT"/>
        </w:rPr>
        <w:t xml:space="preserve"> </w:t>
      </w:r>
      <w:r w:rsidR="008D4C2C">
        <w:rPr>
          <w:rFonts w:ascii="Times New Roman" w:hAnsi="Times New Roman"/>
          <w:bCs/>
          <w:noProof/>
          <w:sz w:val="24"/>
          <w:szCs w:val="24"/>
          <w:lang w:eastAsia="lt-LT"/>
        </w:rPr>
        <w:t xml:space="preserve">Esant sausam orui (nesant krituliams) privaloma laistyti dangas </w:t>
      </w:r>
      <w:r w:rsidR="00172227">
        <w:rPr>
          <w:rFonts w:ascii="Times New Roman" w:hAnsi="Times New Roman"/>
          <w:bCs/>
          <w:noProof/>
          <w:sz w:val="24"/>
          <w:szCs w:val="24"/>
          <w:lang w:eastAsia="lt-LT"/>
        </w:rPr>
        <w:t>t</w:t>
      </w:r>
      <w:r w:rsidR="008D4C2C">
        <w:rPr>
          <w:rFonts w:ascii="Times New Roman" w:hAnsi="Times New Roman"/>
          <w:bCs/>
          <w:noProof/>
          <w:sz w:val="24"/>
          <w:szCs w:val="24"/>
          <w:lang w:eastAsia="lt-LT"/>
        </w:rPr>
        <w:t>iekėjo transporto judėjimo vietose statybvietėje ir privažiavimuose iki jos.</w:t>
      </w:r>
    </w:p>
    <w:p w14:paraId="0353DE3D" w14:textId="24265FED" w:rsidR="00916617" w:rsidRPr="006D71A0" w:rsidRDefault="00064FFA" w:rsidP="00C70835">
      <w:pPr>
        <w:spacing w:after="0" w:line="240" w:lineRule="auto"/>
        <w:ind w:firstLine="567"/>
        <w:jc w:val="both"/>
        <w:rPr>
          <w:rFonts w:ascii="Times New Roman" w:hAnsi="Times New Roman"/>
          <w:sz w:val="24"/>
          <w:szCs w:val="24"/>
        </w:rPr>
      </w:pPr>
      <w:r w:rsidRPr="005420FE">
        <w:rPr>
          <w:rFonts w:ascii="Times New Roman" w:hAnsi="Times New Roman"/>
          <w:sz w:val="24"/>
          <w:szCs w:val="24"/>
        </w:rPr>
        <w:lastRenderedPageBreak/>
        <w:t>10</w:t>
      </w:r>
      <w:r w:rsidR="00916617" w:rsidRPr="005420FE">
        <w:rPr>
          <w:rFonts w:ascii="Times New Roman" w:hAnsi="Times New Roman"/>
          <w:sz w:val="24"/>
          <w:szCs w:val="24"/>
        </w:rPr>
        <w:t xml:space="preserve">. </w:t>
      </w:r>
      <w:r w:rsidR="004A0259" w:rsidRPr="005420FE">
        <w:rPr>
          <w:rFonts w:ascii="Times New Roman" w:hAnsi="Times New Roman"/>
          <w:sz w:val="24"/>
          <w:szCs w:val="24"/>
        </w:rPr>
        <w:t>Rekonstruojamame ruože e</w:t>
      </w:r>
      <w:r w:rsidR="00916617" w:rsidRPr="005420FE">
        <w:rPr>
          <w:rFonts w:ascii="Times New Roman" w:hAnsi="Times New Roman"/>
          <w:sz w:val="24"/>
          <w:szCs w:val="24"/>
        </w:rPr>
        <w:t>samas šilumos kameras nu</w:t>
      </w:r>
      <w:r w:rsidR="007F6CC0" w:rsidRPr="005420FE">
        <w:rPr>
          <w:rFonts w:ascii="Times New Roman" w:hAnsi="Times New Roman"/>
          <w:sz w:val="24"/>
          <w:szCs w:val="24"/>
        </w:rPr>
        <w:t>matyti išsaugoti (tikslinama projektavimo metu</w:t>
      </w:r>
      <w:r w:rsidR="00916617" w:rsidRPr="005420FE">
        <w:rPr>
          <w:rFonts w:ascii="Times New Roman" w:hAnsi="Times New Roman"/>
          <w:sz w:val="24"/>
          <w:szCs w:val="24"/>
        </w:rPr>
        <w:t>)</w:t>
      </w:r>
      <w:r w:rsidR="00403F13">
        <w:rPr>
          <w:rFonts w:ascii="Times New Roman" w:hAnsi="Times New Roman"/>
          <w:sz w:val="24"/>
          <w:szCs w:val="24"/>
        </w:rPr>
        <w:t>.</w:t>
      </w:r>
      <w:r w:rsidR="008D4C2C" w:rsidRPr="008D4C2C">
        <w:rPr>
          <w:rFonts w:ascii="Times New Roman" w:hAnsi="Times New Roman"/>
          <w:sz w:val="24"/>
          <w:szCs w:val="24"/>
        </w:rPr>
        <w:t xml:space="preserve"> </w:t>
      </w:r>
      <w:r w:rsidR="00172227">
        <w:rPr>
          <w:rFonts w:ascii="Times New Roman" w:hAnsi="Times New Roman"/>
          <w:sz w:val="24"/>
          <w:szCs w:val="24"/>
        </w:rPr>
        <w:t>Griaunami š</w:t>
      </w:r>
      <w:r w:rsidR="008D4C2C">
        <w:rPr>
          <w:rFonts w:ascii="Times New Roman" w:hAnsi="Times New Roman"/>
          <w:sz w:val="24"/>
          <w:szCs w:val="24"/>
        </w:rPr>
        <w:t xml:space="preserve">ilumos tiekimo tinklų elementai (vamzdynai, šilumos kameros, </w:t>
      </w:r>
      <w:r w:rsidR="008D4C2C" w:rsidRPr="006D71A0">
        <w:rPr>
          <w:rFonts w:ascii="Times New Roman" w:hAnsi="Times New Roman"/>
          <w:sz w:val="24"/>
          <w:szCs w:val="24"/>
        </w:rPr>
        <w:t>nejudamos atramos, futliarai, kanalai it kt.) privalo būti demontuojami pilnai.</w:t>
      </w:r>
      <w:r w:rsidR="00C70835" w:rsidRPr="006D71A0">
        <w:rPr>
          <w:rFonts w:ascii="Times New Roman" w:hAnsi="Times New Roman"/>
          <w:sz w:val="24"/>
          <w:szCs w:val="24"/>
        </w:rPr>
        <w:t xml:space="preserve"> Kai demontuojamų ir naujai montuojamų šilumos tiekimo tinklų ašys sutampa, apatinių g/b kanalų demontuoti nereikia.</w:t>
      </w:r>
    </w:p>
    <w:p w14:paraId="43817000" w14:textId="6F968B18" w:rsidR="00513AB9" w:rsidRPr="005420FE" w:rsidRDefault="00064FFA" w:rsidP="00F4459D">
      <w:pPr>
        <w:tabs>
          <w:tab w:val="left" w:pos="993"/>
          <w:tab w:val="left" w:pos="5385"/>
        </w:tabs>
        <w:spacing w:after="0" w:line="240" w:lineRule="auto"/>
        <w:ind w:left="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11</w:t>
      </w:r>
      <w:r w:rsidR="00513AB9" w:rsidRPr="005420FE">
        <w:rPr>
          <w:rFonts w:ascii="Times New Roman" w:eastAsia="Times New Roman" w:hAnsi="Times New Roman"/>
          <w:sz w:val="24"/>
          <w:szCs w:val="24"/>
          <w:lang w:eastAsia="lt-LT"/>
        </w:rPr>
        <w:t xml:space="preserve">. </w:t>
      </w:r>
      <w:r w:rsidR="00FC51E2" w:rsidRPr="005420FE">
        <w:rPr>
          <w:rFonts w:ascii="Times New Roman" w:eastAsia="Times New Roman" w:hAnsi="Times New Roman"/>
          <w:sz w:val="24"/>
          <w:szCs w:val="24"/>
          <w:lang w:eastAsia="lt-LT"/>
        </w:rPr>
        <w:t>Perkantysis subjektas vykdys a</w:t>
      </w:r>
      <w:r w:rsidR="00513AB9" w:rsidRPr="005420FE">
        <w:rPr>
          <w:rFonts w:ascii="Times New Roman" w:eastAsia="Times New Roman" w:hAnsi="Times New Roman"/>
          <w:sz w:val="24"/>
          <w:szCs w:val="24"/>
          <w:lang w:eastAsia="lt-LT"/>
        </w:rPr>
        <w:t>tliekamų Darbų priežiūrą ir kontrolę</w:t>
      </w:r>
      <w:r w:rsidR="00FC51E2" w:rsidRPr="005420FE">
        <w:rPr>
          <w:rFonts w:ascii="Times New Roman" w:eastAsia="Times New Roman" w:hAnsi="Times New Roman"/>
          <w:sz w:val="24"/>
          <w:szCs w:val="24"/>
          <w:lang w:eastAsia="lt-LT"/>
        </w:rPr>
        <w:t>.</w:t>
      </w:r>
    </w:p>
    <w:p w14:paraId="1F40627B" w14:textId="77777777" w:rsidR="000276D0" w:rsidRDefault="00064FFA" w:rsidP="00FE3BA7">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12</w:t>
      </w:r>
      <w:r w:rsidR="00513AB9" w:rsidRPr="005420FE">
        <w:rPr>
          <w:rFonts w:ascii="Times New Roman" w:eastAsia="Times New Roman" w:hAnsi="Times New Roman"/>
          <w:sz w:val="24"/>
          <w:szCs w:val="24"/>
          <w:lang w:eastAsia="lt-LT"/>
        </w:rPr>
        <w:t xml:space="preserve">. Visas susidariusias statybines atliekas (asfaltbetonio, betono, šiluminės izoliacijos ir kt.) Tiekėjas </w:t>
      </w:r>
      <w:r w:rsidR="00932AA1" w:rsidRPr="005420FE">
        <w:rPr>
          <w:rFonts w:ascii="Times New Roman" w:eastAsia="Times New Roman" w:hAnsi="Times New Roman"/>
          <w:sz w:val="24"/>
          <w:szCs w:val="24"/>
          <w:lang w:eastAsia="lt-LT"/>
        </w:rPr>
        <w:t xml:space="preserve">turės </w:t>
      </w:r>
      <w:r w:rsidR="00932AA1">
        <w:rPr>
          <w:rFonts w:ascii="Times New Roman" w:eastAsia="Times New Roman" w:hAnsi="Times New Roman"/>
          <w:sz w:val="24"/>
          <w:szCs w:val="24"/>
          <w:lang w:eastAsia="lt-LT"/>
        </w:rPr>
        <w:t>utilizuoti</w:t>
      </w:r>
      <w:r w:rsidR="00932AA1" w:rsidRPr="005420FE">
        <w:rPr>
          <w:rFonts w:ascii="Times New Roman" w:eastAsia="Times New Roman" w:hAnsi="Times New Roman"/>
          <w:sz w:val="24"/>
          <w:szCs w:val="24"/>
          <w:lang w:eastAsia="lt-LT"/>
        </w:rPr>
        <w:t>, gaunant dokumentus apie jų pridavimą.</w:t>
      </w:r>
    </w:p>
    <w:p w14:paraId="75CF57C1" w14:textId="62C91A41" w:rsidR="00672461" w:rsidRPr="005420FE" w:rsidRDefault="00064FFA" w:rsidP="00FE3BA7">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13</w:t>
      </w:r>
      <w:r w:rsidR="00513AB9" w:rsidRPr="005420FE">
        <w:rPr>
          <w:rFonts w:ascii="Times New Roman" w:eastAsia="Times New Roman" w:hAnsi="Times New Roman"/>
          <w:sz w:val="24"/>
          <w:szCs w:val="24"/>
          <w:lang w:eastAsia="lt-LT"/>
        </w:rPr>
        <w:t xml:space="preserve">. </w:t>
      </w:r>
      <w:r w:rsidR="004A0259" w:rsidRPr="005420FE">
        <w:rPr>
          <w:rFonts w:ascii="Times New Roman" w:eastAsia="Times New Roman" w:hAnsi="Times New Roman"/>
          <w:sz w:val="24"/>
          <w:szCs w:val="24"/>
          <w:lang w:eastAsia="lt-LT"/>
        </w:rPr>
        <w:t xml:space="preserve">Darbų </w:t>
      </w:r>
      <w:r w:rsidR="00513AB9" w:rsidRPr="005420FE">
        <w:rPr>
          <w:rFonts w:ascii="Times New Roman" w:eastAsia="Times New Roman" w:hAnsi="Times New Roman"/>
          <w:sz w:val="24"/>
          <w:szCs w:val="24"/>
          <w:lang w:eastAsia="lt-LT"/>
        </w:rPr>
        <w:t>metu</w:t>
      </w:r>
      <w:r w:rsidR="00856965" w:rsidRPr="005420FE">
        <w:rPr>
          <w:rFonts w:ascii="Times New Roman" w:eastAsia="Times New Roman" w:hAnsi="Times New Roman"/>
          <w:sz w:val="24"/>
          <w:szCs w:val="24"/>
          <w:lang w:eastAsia="lt-LT"/>
        </w:rPr>
        <w:t xml:space="preserve"> visą</w:t>
      </w:r>
      <w:r w:rsidR="00513AB9" w:rsidRPr="005420FE">
        <w:rPr>
          <w:rFonts w:ascii="Times New Roman" w:eastAsia="Times New Roman" w:hAnsi="Times New Roman"/>
          <w:sz w:val="24"/>
          <w:szCs w:val="24"/>
          <w:lang w:eastAsia="lt-LT"/>
        </w:rPr>
        <w:t xml:space="preserve"> susidariusį metalo laužą Tiekėjas turės pristatyti į Jėgainės g. 12, Kaunas, įforminant </w:t>
      </w:r>
      <w:r w:rsidR="004A0259" w:rsidRPr="005420FE">
        <w:rPr>
          <w:rFonts w:ascii="Times New Roman" w:eastAsia="Times New Roman" w:hAnsi="Times New Roman"/>
          <w:sz w:val="24"/>
          <w:szCs w:val="24"/>
          <w:lang w:eastAsia="lt-LT"/>
        </w:rPr>
        <w:t xml:space="preserve">šiais </w:t>
      </w:r>
      <w:r w:rsidR="00513AB9" w:rsidRPr="005420FE">
        <w:rPr>
          <w:rFonts w:ascii="Times New Roman" w:eastAsia="Times New Roman" w:hAnsi="Times New Roman"/>
          <w:sz w:val="24"/>
          <w:szCs w:val="24"/>
          <w:lang w:eastAsia="lt-LT"/>
        </w:rPr>
        <w:t>dokument</w:t>
      </w:r>
      <w:r w:rsidR="004A0259" w:rsidRPr="005420FE">
        <w:rPr>
          <w:rFonts w:ascii="Times New Roman" w:eastAsia="Times New Roman" w:hAnsi="Times New Roman"/>
          <w:sz w:val="24"/>
          <w:szCs w:val="24"/>
          <w:lang w:eastAsia="lt-LT"/>
        </w:rPr>
        <w:t>ais</w:t>
      </w:r>
      <w:r w:rsidR="00F15B33" w:rsidRPr="005420FE">
        <w:rPr>
          <w:rFonts w:ascii="Times New Roman" w:eastAsia="Times New Roman" w:hAnsi="Times New Roman"/>
          <w:sz w:val="24"/>
          <w:szCs w:val="24"/>
          <w:lang w:eastAsia="lt-LT"/>
        </w:rPr>
        <w:t>:</w:t>
      </w:r>
      <w:r w:rsidR="00513AB9" w:rsidRPr="005420FE">
        <w:rPr>
          <w:rFonts w:ascii="Times New Roman" w:eastAsia="Times New Roman" w:hAnsi="Times New Roman"/>
          <w:sz w:val="24"/>
          <w:szCs w:val="24"/>
          <w:lang w:eastAsia="lt-LT"/>
        </w:rPr>
        <w:t xml:space="preserve"> metalo laužo priėmimo–perdavimo aktas, svėrimo dokumentas.</w:t>
      </w:r>
      <w:r w:rsidR="00856965" w:rsidRPr="005420FE">
        <w:rPr>
          <w:rFonts w:ascii="Times New Roman" w:eastAsia="Times New Roman" w:hAnsi="Times New Roman"/>
          <w:sz w:val="24"/>
          <w:szCs w:val="24"/>
          <w:lang w:eastAsia="lt-LT"/>
        </w:rPr>
        <w:t xml:space="preserve"> </w:t>
      </w:r>
      <w:r w:rsidR="0042449D" w:rsidRPr="005420FE">
        <w:rPr>
          <w:rFonts w:ascii="Times New Roman" w:eastAsia="Times New Roman" w:hAnsi="Times New Roman"/>
          <w:sz w:val="24"/>
          <w:szCs w:val="24"/>
          <w:lang w:eastAsia="lt-LT"/>
        </w:rPr>
        <w:t xml:space="preserve">Demontuoti vamzdžiai turi būti </w:t>
      </w:r>
      <w:r w:rsidR="00136BFE" w:rsidRPr="005420FE">
        <w:rPr>
          <w:rFonts w:ascii="Times New Roman" w:eastAsia="Times New Roman" w:hAnsi="Times New Roman"/>
          <w:sz w:val="24"/>
          <w:szCs w:val="24"/>
          <w:lang w:eastAsia="lt-LT"/>
        </w:rPr>
        <w:t xml:space="preserve">supjaustyti ne daugiau kaip 12 m </w:t>
      </w:r>
      <w:r w:rsidR="00136BFE" w:rsidRPr="00860079">
        <w:rPr>
          <w:rFonts w:ascii="Times New Roman" w:eastAsia="Times New Roman" w:hAnsi="Times New Roman"/>
          <w:sz w:val="24"/>
          <w:szCs w:val="24"/>
          <w:lang w:eastAsia="lt-LT"/>
        </w:rPr>
        <w:t>ilgio</w:t>
      </w:r>
      <w:r w:rsidR="00860079" w:rsidRPr="00860079">
        <w:rPr>
          <w:rFonts w:ascii="Times New Roman" w:eastAsia="Times New Roman" w:hAnsi="Times New Roman"/>
          <w:sz w:val="24"/>
          <w:szCs w:val="24"/>
          <w:lang w:eastAsia="lt-LT"/>
        </w:rPr>
        <w:t xml:space="preserve"> atkarpomis</w:t>
      </w:r>
      <w:r w:rsidR="00856965" w:rsidRPr="005420FE">
        <w:rPr>
          <w:rFonts w:ascii="Times New Roman" w:eastAsia="Times New Roman" w:hAnsi="Times New Roman"/>
          <w:sz w:val="24"/>
          <w:szCs w:val="24"/>
          <w:lang w:eastAsia="lt-LT"/>
        </w:rPr>
        <w:t>, pjaustant stačiu kampu.</w:t>
      </w:r>
      <w:r w:rsidR="008E118F">
        <w:rPr>
          <w:rFonts w:ascii="Times New Roman" w:eastAsia="Times New Roman" w:hAnsi="Times New Roman"/>
          <w:sz w:val="24"/>
          <w:szCs w:val="24"/>
          <w:lang w:eastAsia="lt-LT"/>
        </w:rPr>
        <w:t xml:space="preserve"> Techniniame darbo projekte būtina parengti detalų metalo laužo sąrašą, identifikuojant demontuojamų medžiagų kilmę, kiekį, svorį bei matmenis. Metalo laužą pristatyti su šilumos izoliacija – draudžiama.</w:t>
      </w:r>
    </w:p>
    <w:p w14:paraId="2E667B2E" w14:textId="667F8BFF" w:rsidR="0078713E" w:rsidRPr="005420FE" w:rsidRDefault="00064FFA"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14</w:t>
      </w:r>
      <w:r w:rsidR="0078713E" w:rsidRPr="005420FE">
        <w:rPr>
          <w:rFonts w:ascii="Times New Roman" w:eastAsia="Times New Roman" w:hAnsi="Times New Roman"/>
          <w:sz w:val="24"/>
          <w:szCs w:val="24"/>
          <w:lang w:eastAsia="lt-LT"/>
        </w:rPr>
        <w:t>. Vykdant Darb</w:t>
      </w:r>
      <w:r w:rsidR="00FE3BA7" w:rsidRPr="005420FE">
        <w:rPr>
          <w:rFonts w:ascii="Times New Roman" w:eastAsia="Times New Roman" w:hAnsi="Times New Roman"/>
          <w:sz w:val="24"/>
          <w:szCs w:val="24"/>
          <w:lang w:eastAsia="lt-LT"/>
        </w:rPr>
        <w:t>us Tiekėjo personalas privalės</w:t>
      </w:r>
      <w:r w:rsidR="00863F02" w:rsidRPr="005420FE">
        <w:rPr>
          <w:rFonts w:ascii="Times New Roman" w:eastAsia="Times New Roman" w:hAnsi="Times New Roman"/>
          <w:sz w:val="24"/>
          <w:szCs w:val="24"/>
          <w:lang w:eastAsia="lt-LT"/>
        </w:rPr>
        <w:t xml:space="preserve"> dė</w:t>
      </w:r>
      <w:r w:rsidR="0078713E" w:rsidRPr="005420FE">
        <w:rPr>
          <w:rFonts w:ascii="Times New Roman" w:eastAsia="Times New Roman" w:hAnsi="Times New Roman"/>
          <w:sz w:val="24"/>
          <w:szCs w:val="24"/>
          <w:lang w:eastAsia="lt-LT"/>
        </w:rPr>
        <w:t>vėti darbo rūb</w:t>
      </w:r>
      <w:r w:rsidR="00491858" w:rsidRPr="005420FE">
        <w:rPr>
          <w:rFonts w:ascii="Times New Roman" w:eastAsia="Times New Roman" w:hAnsi="Times New Roman"/>
          <w:sz w:val="24"/>
          <w:szCs w:val="24"/>
          <w:lang w:eastAsia="lt-LT"/>
        </w:rPr>
        <w:t>u</w:t>
      </w:r>
      <w:r w:rsidR="0078713E" w:rsidRPr="005420FE">
        <w:rPr>
          <w:rFonts w:ascii="Times New Roman" w:eastAsia="Times New Roman" w:hAnsi="Times New Roman"/>
          <w:sz w:val="24"/>
          <w:szCs w:val="24"/>
          <w:lang w:eastAsia="lt-LT"/>
        </w:rPr>
        <w:t>s</w:t>
      </w:r>
      <w:r w:rsidR="00932AA1">
        <w:rPr>
          <w:rFonts w:ascii="Times New Roman" w:eastAsia="Times New Roman" w:hAnsi="Times New Roman"/>
          <w:sz w:val="24"/>
          <w:szCs w:val="24"/>
          <w:lang w:eastAsia="lt-LT"/>
        </w:rPr>
        <w:t xml:space="preserve"> ir avalynę</w:t>
      </w:r>
      <w:r w:rsidR="00491858" w:rsidRPr="005420FE">
        <w:rPr>
          <w:rFonts w:ascii="Times New Roman" w:eastAsia="Times New Roman" w:hAnsi="Times New Roman"/>
          <w:sz w:val="24"/>
          <w:szCs w:val="24"/>
          <w:lang w:eastAsia="lt-LT"/>
        </w:rPr>
        <w:t xml:space="preserve"> bei ryškiaspalves liemenes</w:t>
      </w:r>
      <w:r w:rsidR="0078713E" w:rsidRPr="005420FE">
        <w:rPr>
          <w:rFonts w:ascii="Times New Roman" w:eastAsia="Times New Roman" w:hAnsi="Times New Roman"/>
          <w:sz w:val="24"/>
          <w:szCs w:val="24"/>
          <w:lang w:eastAsia="lt-LT"/>
        </w:rPr>
        <w:t xml:space="preserve">, ant kurių </w:t>
      </w:r>
      <w:r w:rsidR="00BD05BB" w:rsidRPr="005420FE">
        <w:rPr>
          <w:rFonts w:ascii="Times New Roman" w:eastAsia="Times New Roman" w:hAnsi="Times New Roman"/>
          <w:sz w:val="24"/>
          <w:szCs w:val="24"/>
          <w:lang w:eastAsia="lt-LT"/>
        </w:rPr>
        <w:t xml:space="preserve">turi </w:t>
      </w:r>
      <w:r w:rsidR="0078713E" w:rsidRPr="005420FE">
        <w:rPr>
          <w:rFonts w:ascii="Times New Roman" w:eastAsia="Times New Roman" w:hAnsi="Times New Roman"/>
          <w:sz w:val="24"/>
          <w:szCs w:val="24"/>
          <w:lang w:eastAsia="lt-LT"/>
        </w:rPr>
        <w:t>būt</w:t>
      </w:r>
      <w:r w:rsidR="00BD05BB" w:rsidRPr="005420FE">
        <w:rPr>
          <w:rFonts w:ascii="Times New Roman" w:eastAsia="Times New Roman" w:hAnsi="Times New Roman"/>
          <w:sz w:val="24"/>
          <w:szCs w:val="24"/>
          <w:lang w:eastAsia="lt-LT"/>
        </w:rPr>
        <w:t>i</w:t>
      </w:r>
      <w:r w:rsidR="0078713E" w:rsidRPr="005420FE">
        <w:rPr>
          <w:rFonts w:ascii="Times New Roman" w:eastAsia="Times New Roman" w:hAnsi="Times New Roman"/>
          <w:sz w:val="24"/>
          <w:szCs w:val="24"/>
          <w:lang w:eastAsia="lt-LT"/>
        </w:rPr>
        <w:t xml:space="preserve"> nurodytas Tiekėjo pavadinimas.</w:t>
      </w:r>
    </w:p>
    <w:p w14:paraId="2C905520" w14:textId="476E9EDF" w:rsidR="00153A88" w:rsidRPr="005420FE" w:rsidRDefault="00064FFA" w:rsidP="00463BC7">
      <w:pPr>
        <w:tabs>
          <w:tab w:val="left" w:pos="993"/>
          <w:tab w:val="left" w:pos="5385"/>
        </w:tabs>
        <w:spacing w:after="0" w:line="240" w:lineRule="auto"/>
        <w:ind w:firstLine="567"/>
        <w:jc w:val="both"/>
        <w:rPr>
          <w:rFonts w:ascii="Times New Roman" w:eastAsia="Times New Roman" w:hAnsi="Times New Roman"/>
          <w:color w:val="000000" w:themeColor="text1"/>
          <w:sz w:val="24"/>
          <w:szCs w:val="24"/>
          <w:lang w:eastAsia="lt-LT"/>
        </w:rPr>
      </w:pPr>
      <w:r w:rsidRPr="005420FE">
        <w:rPr>
          <w:rFonts w:ascii="Times New Roman" w:eastAsia="Times New Roman" w:hAnsi="Times New Roman"/>
          <w:sz w:val="24"/>
          <w:szCs w:val="24"/>
          <w:lang w:eastAsia="lt-LT"/>
        </w:rPr>
        <w:t>15</w:t>
      </w:r>
      <w:r w:rsidR="00513AB9" w:rsidRPr="00C3789E">
        <w:rPr>
          <w:rFonts w:ascii="Times New Roman" w:hAnsi="Times New Roman"/>
          <w:sz w:val="24"/>
        </w:rPr>
        <w:t>.</w:t>
      </w:r>
      <w:r w:rsidR="00513AB9" w:rsidRPr="005420FE">
        <w:rPr>
          <w:rFonts w:ascii="Times New Roman" w:eastAsia="Times New Roman" w:hAnsi="Times New Roman"/>
          <w:b/>
          <w:sz w:val="24"/>
          <w:szCs w:val="24"/>
          <w:lang w:eastAsia="lt-LT"/>
        </w:rPr>
        <w:t xml:space="preserve"> </w:t>
      </w:r>
      <w:r w:rsidR="000B02BD" w:rsidRPr="005420FE">
        <w:rPr>
          <w:rFonts w:ascii="Times New Roman" w:eastAsia="Times New Roman" w:hAnsi="Times New Roman"/>
          <w:sz w:val="24"/>
          <w:szCs w:val="24"/>
          <w:lang w:eastAsia="lt-LT"/>
        </w:rPr>
        <w:t>Tiekėjas turės</w:t>
      </w:r>
      <w:r w:rsidR="00513AB9" w:rsidRPr="005420FE">
        <w:rPr>
          <w:rFonts w:ascii="Times New Roman" w:eastAsia="Times New Roman" w:hAnsi="Times New Roman"/>
          <w:sz w:val="24"/>
          <w:szCs w:val="24"/>
          <w:lang w:eastAsia="lt-LT"/>
        </w:rPr>
        <w:t xml:space="preserve"> </w:t>
      </w:r>
      <w:r w:rsidR="00513AB9" w:rsidRPr="005420FE">
        <w:rPr>
          <w:rFonts w:ascii="Times New Roman" w:eastAsia="Times New Roman" w:hAnsi="Times New Roman"/>
          <w:color w:val="000000" w:themeColor="text1"/>
          <w:sz w:val="24"/>
          <w:szCs w:val="24"/>
          <w:lang w:eastAsia="lt-LT"/>
        </w:rPr>
        <w:t xml:space="preserve">laikytis darbuotojų saugos ir sveikatos, gaisrinės saugos, higienos ir darbo tvarkos taisyklių bei atsakyti už darbuotojų saugą ir sveikatą iš </w:t>
      </w:r>
      <w:r w:rsidR="00FB5E75" w:rsidRPr="005420FE">
        <w:rPr>
          <w:rFonts w:ascii="Times New Roman" w:eastAsia="Times New Roman" w:hAnsi="Times New Roman"/>
          <w:color w:val="000000" w:themeColor="text1"/>
          <w:sz w:val="24"/>
          <w:szCs w:val="24"/>
          <w:lang w:eastAsia="lt-LT"/>
        </w:rPr>
        <w:t xml:space="preserve">Perkančiojo subjekto </w:t>
      </w:r>
      <w:r w:rsidR="000B02BD" w:rsidRPr="005420FE">
        <w:rPr>
          <w:rFonts w:ascii="Times New Roman" w:eastAsia="Times New Roman" w:hAnsi="Times New Roman"/>
          <w:color w:val="000000" w:themeColor="text1"/>
          <w:sz w:val="24"/>
          <w:szCs w:val="24"/>
          <w:lang w:eastAsia="lt-LT"/>
        </w:rPr>
        <w:t xml:space="preserve">priimtoje </w:t>
      </w:r>
      <w:r w:rsidR="00932AA1">
        <w:rPr>
          <w:rFonts w:ascii="Times New Roman" w:eastAsia="Times New Roman" w:hAnsi="Times New Roman"/>
          <w:color w:val="000000" w:themeColor="text1"/>
          <w:sz w:val="24"/>
          <w:szCs w:val="24"/>
          <w:lang w:eastAsia="lt-LT"/>
        </w:rPr>
        <w:t>statybvietėje</w:t>
      </w:r>
      <w:r w:rsidR="00513AB9" w:rsidRPr="005420FE">
        <w:rPr>
          <w:rFonts w:ascii="Times New Roman" w:eastAsia="Times New Roman" w:hAnsi="Times New Roman"/>
          <w:color w:val="000000" w:themeColor="text1"/>
          <w:sz w:val="24"/>
          <w:szCs w:val="24"/>
          <w:lang w:eastAsia="lt-LT"/>
        </w:rPr>
        <w:t xml:space="preserve"> ir nepradėti Darbų</w:t>
      </w:r>
      <w:r w:rsidR="00966719" w:rsidRPr="005420FE">
        <w:rPr>
          <w:rFonts w:ascii="Times New Roman" w:eastAsia="Times New Roman" w:hAnsi="Times New Roman"/>
          <w:color w:val="000000" w:themeColor="text1"/>
          <w:sz w:val="24"/>
          <w:szCs w:val="24"/>
          <w:lang w:eastAsia="lt-LT"/>
        </w:rPr>
        <w:t>,</w:t>
      </w:r>
      <w:r w:rsidR="00513AB9" w:rsidRPr="005420FE">
        <w:rPr>
          <w:rFonts w:ascii="Times New Roman" w:eastAsia="Times New Roman" w:hAnsi="Times New Roman"/>
          <w:color w:val="000000" w:themeColor="text1"/>
          <w:sz w:val="24"/>
          <w:szCs w:val="24"/>
          <w:lang w:eastAsia="lt-LT"/>
        </w:rPr>
        <w:t xml:space="preserve"> kol jis neinformuotas apie esančiu</w:t>
      </w:r>
      <w:r w:rsidR="004A36E3" w:rsidRPr="005420FE">
        <w:rPr>
          <w:rFonts w:ascii="Times New Roman" w:eastAsia="Times New Roman" w:hAnsi="Times New Roman"/>
          <w:color w:val="000000" w:themeColor="text1"/>
          <w:sz w:val="24"/>
          <w:szCs w:val="24"/>
          <w:lang w:eastAsia="lt-LT"/>
        </w:rPr>
        <w:t>s ir galimus rizikos veiksnius.</w:t>
      </w:r>
    </w:p>
    <w:p w14:paraId="381E760E" w14:textId="3CEC5AF5" w:rsidR="00F4459D" w:rsidRPr="005420FE" w:rsidRDefault="00064FFA" w:rsidP="00932AA1">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16</w:t>
      </w:r>
      <w:r w:rsidR="00F4459D" w:rsidRPr="005420FE">
        <w:rPr>
          <w:rFonts w:ascii="Times New Roman" w:eastAsia="Times New Roman" w:hAnsi="Times New Roman"/>
          <w:sz w:val="24"/>
          <w:szCs w:val="24"/>
          <w:lang w:eastAsia="lt-LT"/>
        </w:rPr>
        <w:t xml:space="preserve">. Išardytos </w:t>
      </w:r>
      <w:r w:rsidR="008D4C2C">
        <w:rPr>
          <w:rFonts w:ascii="Times New Roman" w:eastAsia="Times New Roman" w:hAnsi="Times New Roman"/>
          <w:sz w:val="24"/>
          <w:szCs w:val="24"/>
          <w:lang w:eastAsia="lt-LT"/>
        </w:rPr>
        <w:t xml:space="preserve">ir Darbų vykdymo metu Tiekėjo sugadintos </w:t>
      </w:r>
      <w:r w:rsidR="00F4459D" w:rsidRPr="005420FE">
        <w:rPr>
          <w:rFonts w:ascii="Times New Roman" w:eastAsia="Times New Roman" w:hAnsi="Times New Roman"/>
          <w:sz w:val="24"/>
          <w:szCs w:val="24"/>
          <w:lang w:eastAsia="lt-LT"/>
        </w:rPr>
        <w:t>dangos turės būti atstatytos vadovaujantis Kasinėjimo (žemės) darbų Kauno miesto savivaldybės viešojo naudojimo teritorijoje (vietinės reikšmės keliuose, gatvėse, pėsčiųjų ir dviračių takuose, aikštėse, skveruose, kiemuose ir žaliuosiuose plotuose), jos ar jos dalies atitvėrimo arba eismo joje apribojimo taisyklėmis, patvirtintomis 201</w:t>
      </w:r>
      <w:r w:rsidR="009C58A0" w:rsidRPr="005420FE">
        <w:rPr>
          <w:rFonts w:ascii="Times New Roman" w:eastAsia="Times New Roman" w:hAnsi="Times New Roman"/>
          <w:sz w:val="24"/>
          <w:szCs w:val="24"/>
          <w:lang w:eastAsia="lt-LT"/>
        </w:rPr>
        <w:t>0</w:t>
      </w:r>
      <w:r w:rsidR="00F4459D" w:rsidRPr="005420FE">
        <w:rPr>
          <w:rFonts w:ascii="Times New Roman" w:eastAsia="Times New Roman" w:hAnsi="Times New Roman"/>
          <w:sz w:val="24"/>
          <w:szCs w:val="24"/>
          <w:lang w:eastAsia="lt-LT"/>
        </w:rPr>
        <w:t xml:space="preserve"> m. </w:t>
      </w:r>
      <w:r w:rsidR="009C58A0" w:rsidRPr="005420FE">
        <w:rPr>
          <w:rFonts w:ascii="Times New Roman" w:eastAsia="Times New Roman" w:hAnsi="Times New Roman"/>
          <w:sz w:val="24"/>
          <w:szCs w:val="24"/>
          <w:lang w:eastAsia="lt-LT"/>
        </w:rPr>
        <w:t>liepos</w:t>
      </w:r>
      <w:r w:rsidR="00F4459D" w:rsidRPr="005420FE">
        <w:rPr>
          <w:rFonts w:ascii="Times New Roman" w:eastAsia="Times New Roman" w:hAnsi="Times New Roman"/>
          <w:sz w:val="24"/>
          <w:szCs w:val="24"/>
          <w:lang w:eastAsia="lt-LT"/>
        </w:rPr>
        <w:t xml:space="preserve"> </w:t>
      </w:r>
      <w:r w:rsidR="009C58A0" w:rsidRPr="005420FE">
        <w:rPr>
          <w:rFonts w:ascii="Times New Roman" w:eastAsia="Times New Roman" w:hAnsi="Times New Roman"/>
          <w:sz w:val="24"/>
          <w:szCs w:val="24"/>
          <w:lang w:eastAsia="lt-LT"/>
        </w:rPr>
        <w:t>23</w:t>
      </w:r>
      <w:r w:rsidR="00F4459D" w:rsidRPr="005420FE">
        <w:rPr>
          <w:rFonts w:ascii="Times New Roman" w:eastAsia="Times New Roman" w:hAnsi="Times New Roman"/>
          <w:sz w:val="24"/>
          <w:szCs w:val="24"/>
          <w:lang w:eastAsia="lt-LT"/>
        </w:rPr>
        <w:t xml:space="preserve"> d. Kauno miesto savivaldybės tarybos sprendimu Nr. T-</w:t>
      </w:r>
      <w:r w:rsidR="009C58A0" w:rsidRPr="005420FE">
        <w:rPr>
          <w:rFonts w:ascii="Times New Roman" w:eastAsia="Times New Roman" w:hAnsi="Times New Roman"/>
          <w:sz w:val="24"/>
          <w:szCs w:val="24"/>
          <w:lang w:eastAsia="lt-LT"/>
        </w:rPr>
        <w:t>471</w:t>
      </w:r>
      <w:r w:rsidR="00A500CD" w:rsidRPr="005420FE">
        <w:rPr>
          <w:rFonts w:ascii="Times New Roman" w:eastAsia="Times New Roman" w:hAnsi="Times New Roman"/>
          <w:sz w:val="24"/>
          <w:szCs w:val="24"/>
          <w:lang w:eastAsia="lt-LT"/>
        </w:rPr>
        <w:t xml:space="preserve"> (</w:t>
      </w:r>
      <w:r w:rsidR="009C58A0" w:rsidRPr="005420FE">
        <w:rPr>
          <w:rFonts w:ascii="Times New Roman" w:eastAsia="Times New Roman" w:hAnsi="Times New Roman"/>
          <w:sz w:val="24"/>
          <w:szCs w:val="24"/>
          <w:lang w:eastAsia="lt-LT"/>
        </w:rPr>
        <w:t>aktuali</w:t>
      </w:r>
      <w:r w:rsidR="00A500CD" w:rsidRPr="005420FE">
        <w:rPr>
          <w:rFonts w:ascii="Times New Roman" w:eastAsia="Times New Roman" w:hAnsi="Times New Roman"/>
          <w:sz w:val="24"/>
          <w:szCs w:val="24"/>
          <w:lang w:eastAsia="lt-LT"/>
        </w:rPr>
        <w:t xml:space="preserve"> redakcija)</w:t>
      </w:r>
      <w:r w:rsidR="00932AA1" w:rsidRPr="00932AA1">
        <w:rPr>
          <w:rFonts w:ascii="Times New Roman" w:eastAsia="Times New Roman" w:hAnsi="Times New Roman"/>
          <w:sz w:val="24"/>
          <w:szCs w:val="24"/>
          <w:lang w:eastAsia="lt-LT"/>
        </w:rPr>
        <w:t xml:space="preserve"> </w:t>
      </w:r>
      <w:r w:rsidR="00932AA1">
        <w:rPr>
          <w:rFonts w:ascii="Times New Roman" w:eastAsia="Times New Roman" w:hAnsi="Times New Roman"/>
          <w:sz w:val="24"/>
          <w:szCs w:val="24"/>
          <w:lang w:eastAsia="lt-LT"/>
        </w:rPr>
        <w:t>bei Kauno miesto savivaldybės Miesto tvarkymo</w:t>
      </w:r>
      <w:r w:rsidR="008E118F">
        <w:rPr>
          <w:rFonts w:ascii="Times New Roman" w:eastAsia="Times New Roman" w:hAnsi="Times New Roman"/>
          <w:sz w:val="24"/>
          <w:szCs w:val="24"/>
          <w:lang w:eastAsia="lt-LT"/>
        </w:rPr>
        <w:t xml:space="preserve"> skyriaus</w:t>
      </w:r>
      <w:r w:rsidR="00932AA1">
        <w:rPr>
          <w:rFonts w:ascii="Times New Roman" w:eastAsia="Times New Roman" w:hAnsi="Times New Roman"/>
          <w:sz w:val="24"/>
          <w:szCs w:val="24"/>
          <w:lang w:eastAsia="lt-LT"/>
        </w:rPr>
        <w:t xml:space="preserve"> specialistų </w:t>
      </w:r>
      <w:r w:rsidR="008D4C2C">
        <w:rPr>
          <w:rFonts w:ascii="Times New Roman" w:eastAsia="Times New Roman" w:hAnsi="Times New Roman"/>
          <w:sz w:val="24"/>
          <w:szCs w:val="24"/>
          <w:lang w:eastAsia="lt-LT"/>
        </w:rPr>
        <w:t>argumentuotais</w:t>
      </w:r>
      <w:r w:rsidR="008E118F">
        <w:rPr>
          <w:rFonts w:ascii="Times New Roman" w:eastAsia="Times New Roman" w:hAnsi="Times New Roman"/>
          <w:sz w:val="24"/>
          <w:szCs w:val="24"/>
          <w:lang w:eastAsia="lt-LT"/>
        </w:rPr>
        <w:t xml:space="preserve"> </w:t>
      </w:r>
      <w:r w:rsidR="00932AA1">
        <w:rPr>
          <w:rFonts w:ascii="Times New Roman" w:eastAsia="Times New Roman" w:hAnsi="Times New Roman"/>
          <w:sz w:val="24"/>
          <w:szCs w:val="24"/>
          <w:lang w:eastAsia="lt-LT"/>
        </w:rPr>
        <w:t>nurodymais.</w:t>
      </w:r>
    </w:p>
    <w:p w14:paraId="03A3D13B" w14:textId="0298CB35" w:rsidR="007D2857" w:rsidRPr="005420FE" w:rsidRDefault="00064FFA" w:rsidP="00F4459D">
      <w:pPr>
        <w:spacing w:after="0" w:line="240" w:lineRule="auto"/>
        <w:ind w:firstLine="567"/>
        <w:jc w:val="both"/>
        <w:rPr>
          <w:rFonts w:ascii="Times New Roman" w:hAnsi="Times New Roman"/>
          <w:sz w:val="24"/>
          <w:szCs w:val="24"/>
        </w:rPr>
      </w:pPr>
      <w:r w:rsidRPr="005420FE">
        <w:rPr>
          <w:rFonts w:ascii="Times New Roman" w:hAnsi="Times New Roman"/>
          <w:sz w:val="24"/>
          <w:szCs w:val="24"/>
          <w:lang w:eastAsia="lt-LT"/>
        </w:rPr>
        <w:t>17</w:t>
      </w:r>
      <w:r w:rsidR="007D2857" w:rsidRPr="005420FE">
        <w:rPr>
          <w:rFonts w:ascii="Times New Roman" w:hAnsi="Times New Roman"/>
          <w:sz w:val="24"/>
          <w:szCs w:val="24"/>
          <w:lang w:eastAsia="lt-LT"/>
        </w:rPr>
        <w:t xml:space="preserve">. </w:t>
      </w:r>
      <w:r w:rsidR="00810A9E" w:rsidRPr="005420FE">
        <w:rPr>
          <w:rFonts w:ascii="Times New Roman" w:hAnsi="Times New Roman"/>
          <w:sz w:val="24"/>
          <w:szCs w:val="24"/>
          <w:lang w:eastAsia="lt-LT"/>
        </w:rPr>
        <w:t>Projektui</w:t>
      </w:r>
      <w:r w:rsidR="007D2857" w:rsidRPr="005420FE">
        <w:rPr>
          <w:rFonts w:ascii="Times New Roman" w:hAnsi="Times New Roman"/>
          <w:sz w:val="24"/>
          <w:szCs w:val="24"/>
          <w:lang w:eastAsia="lt-LT"/>
        </w:rPr>
        <w:t xml:space="preserve"> </w:t>
      </w:r>
      <w:r w:rsidR="005E5DCC" w:rsidRPr="005420FE">
        <w:rPr>
          <w:rFonts w:ascii="Times New Roman" w:hAnsi="Times New Roman"/>
          <w:bCs/>
          <w:caps/>
          <w:noProof/>
          <w:sz w:val="24"/>
          <w:szCs w:val="24"/>
          <w:lang w:eastAsia="lt-LT"/>
        </w:rPr>
        <w:t>„Š</w:t>
      </w:r>
      <w:r w:rsidR="005E5DCC" w:rsidRPr="005420FE">
        <w:rPr>
          <w:rFonts w:ascii="Times New Roman" w:hAnsi="Times New Roman"/>
          <w:bCs/>
          <w:noProof/>
          <w:sz w:val="24"/>
          <w:szCs w:val="24"/>
          <w:lang w:eastAsia="lt-LT"/>
        </w:rPr>
        <w:t xml:space="preserve">ilumos tiekimo tinklų rekonstravimas tarp </w:t>
      </w:r>
      <w:r w:rsidR="005E5DCC" w:rsidRPr="005420FE">
        <w:rPr>
          <w:rFonts w:ascii="Times New Roman" w:hAnsi="Times New Roman"/>
          <w:bCs/>
          <w:caps/>
          <w:noProof/>
          <w:sz w:val="24"/>
          <w:szCs w:val="24"/>
          <w:lang w:eastAsia="lt-LT"/>
        </w:rPr>
        <w:t xml:space="preserve">ŠK </w:t>
      </w:r>
      <w:r w:rsidR="00C712A1">
        <w:rPr>
          <w:rFonts w:ascii="Times New Roman" w:hAnsi="Times New Roman"/>
          <w:bCs/>
          <w:caps/>
          <w:noProof/>
          <w:sz w:val="24"/>
          <w:szCs w:val="24"/>
          <w:lang w:eastAsia="lt-LT"/>
        </w:rPr>
        <w:t>2T-9</w:t>
      </w:r>
      <w:r w:rsidR="005E5DCC" w:rsidRPr="005420FE">
        <w:rPr>
          <w:rFonts w:ascii="Times New Roman" w:hAnsi="Times New Roman"/>
          <w:bCs/>
          <w:caps/>
          <w:noProof/>
          <w:sz w:val="24"/>
          <w:szCs w:val="24"/>
          <w:lang w:eastAsia="lt-LT"/>
        </w:rPr>
        <w:t xml:space="preserve"> </w:t>
      </w:r>
      <w:r w:rsidR="005E5DCC" w:rsidRPr="005420FE">
        <w:rPr>
          <w:rFonts w:ascii="Times New Roman" w:hAnsi="Times New Roman"/>
          <w:bCs/>
          <w:noProof/>
          <w:sz w:val="24"/>
          <w:szCs w:val="24"/>
          <w:lang w:eastAsia="lt-LT"/>
        </w:rPr>
        <w:t>ir</w:t>
      </w:r>
      <w:r w:rsidR="005E5DCC" w:rsidRPr="005420FE">
        <w:rPr>
          <w:rFonts w:ascii="Times New Roman" w:hAnsi="Times New Roman"/>
          <w:bCs/>
          <w:caps/>
          <w:noProof/>
          <w:sz w:val="24"/>
          <w:szCs w:val="24"/>
          <w:lang w:eastAsia="lt-LT"/>
        </w:rPr>
        <w:t xml:space="preserve"> ŠK </w:t>
      </w:r>
      <w:r w:rsidR="00162ED1" w:rsidRPr="00650B72">
        <w:rPr>
          <w:rFonts w:ascii="Times New Roman" w:hAnsi="Times New Roman"/>
          <w:bCs/>
          <w:noProof/>
          <w:sz w:val="24"/>
          <w:szCs w:val="24"/>
          <w:lang w:eastAsia="lt-LT"/>
        </w:rPr>
        <w:t>2</w:t>
      </w:r>
      <w:r w:rsidR="005E5DCC" w:rsidRPr="00650B72">
        <w:rPr>
          <w:rFonts w:ascii="Times New Roman" w:hAnsi="Times New Roman"/>
          <w:bCs/>
          <w:noProof/>
          <w:sz w:val="24"/>
          <w:szCs w:val="24"/>
          <w:lang w:eastAsia="lt-LT"/>
        </w:rPr>
        <w:t>T-</w:t>
      </w:r>
      <w:r w:rsidR="00650B72" w:rsidRPr="00650B72">
        <w:rPr>
          <w:rFonts w:ascii="Times New Roman" w:hAnsi="Times New Roman"/>
          <w:bCs/>
          <w:noProof/>
          <w:sz w:val="24"/>
          <w:szCs w:val="24"/>
          <w:lang w:eastAsia="lt-LT"/>
        </w:rPr>
        <w:t>13</w:t>
      </w:r>
      <w:r w:rsidR="00650B72">
        <w:rPr>
          <w:rFonts w:ascii="Times New Roman" w:hAnsi="Times New Roman"/>
          <w:bCs/>
          <w:noProof/>
          <w:sz w:val="24"/>
          <w:szCs w:val="24"/>
          <w:lang w:eastAsia="lt-LT"/>
        </w:rPr>
        <w:t xml:space="preserve"> </w:t>
      </w:r>
      <w:r w:rsidR="00C712A1">
        <w:rPr>
          <w:rFonts w:ascii="Times New Roman" w:hAnsi="Times New Roman"/>
          <w:bCs/>
          <w:noProof/>
          <w:sz w:val="24"/>
          <w:szCs w:val="24"/>
          <w:lang w:eastAsia="lt-LT"/>
        </w:rPr>
        <w:t>Elektrėnų</w:t>
      </w:r>
      <w:r w:rsidR="00650B72">
        <w:rPr>
          <w:rFonts w:ascii="Times New Roman" w:hAnsi="Times New Roman"/>
          <w:bCs/>
          <w:noProof/>
          <w:sz w:val="24"/>
          <w:szCs w:val="24"/>
          <w:lang w:eastAsia="lt-LT"/>
        </w:rPr>
        <w:t xml:space="preserve"> g.,</w:t>
      </w:r>
      <w:r w:rsidR="005E5DCC" w:rsidRPr="00650B72">
        <w:rPr>
          <w:rFonts w:ascii="Times New Roman" w:hAnsi="Times New Roman"/>
          <w:bCs/>
          <w:noProof/>
          <w:sz w:val="24"/>
          <w:szCs w:val="24"/>
          <w:lang w:eastAsia="lt-LT"/>
        </w:rPr>
        <w:t xml:space="preserve"> Kaunas“</w:t>
      </w:r>
      <w:r w:rsidR="004A0259" w:rsidRPr="00650B72">
        <w:rPr>
          <w:rFonts w:ascii="Times New Roman" w:hAnsi="Times New Roman"/>
          <w:sz w:val="24"/>
          <w:szCs w:val="24"/>
          <w:lang w:eastAsia="lt-LT"/>
        </w:rPr>
        <w:t xml:space="preserve"> </w:t>
      </w:r>
      <w:r w:rsidR="00810A9E" w:rsidRPr="00650B72">
        <w:rPr>
          <w:rFonts w:ascii="Times New Roman" w:hAnsi="Times New Roman"/>
          <w:sz w:val="24"/>
          <w:szCs w:val="24"/>
          <w:lang w:eastAsia="lt-LT"/>
        </w:rPr>
        <w:t xml:space="preserve">skirta parama </w:t>
      </w:r>
      <w:r w:rsidR="007D2857" w:rsidRPr="00650B72">
        <w:rPr>
          <w:rFonts w:ascii="Times New Roman" w:hAnsi="Times New Roman"/>
          <w:sz w:val="24"/>
          <w:szCs w:val="24"/>
        </w:rPr>
        <w:t xml:space="preserve">pagal </w:t>
      </w:r>
      <w:r w:rsidR="00D3522B" w:rsidRPr="00650B72">
        <w:rPr>
          <w:rFonts w:ascii="Times New Roman" w:hAnsi="Times New Roman"/>
          <w:sz w:val="24"/>
          <w:szCs w:val="24"/>
        </w:rPr>
        <w:t>2014–2020 metų Europos Sąjungos fondų investicijų</w:t>
      </w:r>
      <w:r w:rsidR="00D3522B" w:rsidRPr="005420FE">
        <w:rPr>
          <w:rFonts w:ascii="Times New Roman" w:hAnsi="Times New Roman"/>
          <w:sz w:val="24"/>
          <w:szCs w:val="24"/>
        </w:rPr>
        <w:t xml:space="preserve"> veiksmų programos 4 prioriteto „</w:t>
      </w:r>
      <w:r w:rsidR="00D3522B" w:rsidRPr="005420FE">
        <w:rPr>
          <w:rFonts w:ascii="Times New Roman" w:hAnsi="Times New Roman"/>
          <w:sz w:val="24"/>
          <w:szCs w:val="24"/>
          <w:lang w:eastAsia="lt-LT"/>
        </w:rPr>
        <w:t>Energijos efektyvumo ir atsinaujinančių išteklių energijos gamybos ir naudojimo skatinimas</w:t>
      </w:r>
      <w:r w:rsidR="00D3522B" w:rsidRPr="005420FE">
        <w:rPr>
          <w:rFonts w:ascii="Times New Roman" w:hAnsi="Times New Roman"/>
          <w:sz w:val="24"/>
          <w:szCs w:val="24"/>
        </w:rPr>
        <w:t xml:space="preserve">“ </w:t>
      </w:r>
      <w:r w:rsidR="00D3522B" w:rsidRPr="005420FE">
        <w:rPr>
          <w:rFonts w:ascii="Times New Roman" w:hAnsi="Times New Roman"/>
          <w:sz w:val="24"/>
          <w:szCs w:val="24"/>
          <w:lang w:eastAsia="lt-LT"/>
        </w:rPr>
        <w:t>04.3.2-LVPA-K-102</w:t>
      </w:r>
      <w:r w:rsidR="00810A9E" w:rsidRPr="005420FE">
        <w:rPr>
          <w:rFonts w:ascii="Times New Roman" w:hAnsi="Times New Roman"/>
          <w:sz w:val="24"/>
          <w:szCs w:val="24"/>
        </w:rPr>
        <w:t xml:space="preserve"> priemonę</w:t>
      </w:r>
      <w:r w:rsidR="00D3522B" w:rsidRPr="005420FE">
        <w:rPr>
          <w:rFonts w:ascii="Times New Roman" w:hAnsi="Times New Roman"/>
          <w:sz w:val="24"/>
          <w:szCs w:val="24"/>
        </w:rPr>
        <w:t xml:space="preserve"> „Šilumos tiekimo tinklų modernizavimas ir plėtra“</w:t>
      </w:r>
      <w:r w:rsidR="00810A9E" w:rsidRPr="005420FE">
        <w:rPr>
          <w:rFonts w:ascii="Times New Roman" w:hAnsi="Times New Roman"/>
          <w:sz w:val="24"/>
          <w:szCs w:val="24"/>
        </w:rPr>
        <w:t>.</w:t>
      </w:r>
    </w:p>
    <w:p w14:paraId="3E9E6541" w14:textId="771E2CD9" w:rsidR="00F4459D" w:rsidRPr="005420FE" w:rsidRDefault="00064FFA" w:rsidP="00F4459D">
      <w:pPr>
        <w:spacing w:after="0" w:line="240" w:lineRule="auto"/>
        <w:ind w:firstLine="567"/>
        <w:jc w:val="both"/>
        <w:rPr>
          <w:rFonts w:ascii="Times New Roman" w:hAnsi="Times New Roman"/>
          <w:sz w:val="24"/>
          <w:szCs w:val="24"/>
        </w:rPr>
      </w:pPr>
      <w:r w:rsidRPr="005420FE">
        <w:rPr>
          <w:rFonts w:ascii="Times New Roman" w:hAnsi="Times New Roman"/>
          <w:sz w:val="24"/>
          <w:szCs w:val="24"/>
        </w:rPr>
        <w:t>18</w:t>
      </w:r>
      <w:r w:rsidR="00F4459D" w:rsidRPr="005420FE">
        <w:rPr>
          <w:rFonts w:ascii="Times New Roman" w:hAnsi="Times New Roman"/>
          <w:sz w:val="24"/>
          <w:szCs w:val="24"/>
        </w:rPr>
        <w:t xml:space="preserve">. Darbus </w:t>
      </w:r>
      <w:r w:rsidR="0063310F" w:rsidRPr="005420FE">
        <w:rPr>
          <w:rFonts w:ascii="Times New Roman" w:hAnsi="Times New Roman"/>
          <w:sz w:val="24"/>
          <w:szCs w:val="24"/>
        </w:rPr>
        <w:t>planuojama vykdyti 2020</w:t>
      </w:r>
      <w:r w:rsidR="00F4459D" w:rsidRPr="005420FE">
        <w:rPr>
          <w:rFonts w:ascii="Times New Roman" w:hAnsi="Times New Roman"/>
          <w:sz w:val="24"/>
          <w:szCs w:val="24"/>
        </w:rPr>
        <w:t xml:space="preserve"> m., pasibaigus šildymo sezo</w:t>
      </w:r>
      <w:r w:rsidR="00755D0C" w:rsidRPr="005420FE">
        <w:rPr>
          <w:rFonts w:ascii="Times New Roman" w:hAnsi="Times New Roman"/>
          <w:sz w:val="24"/>
          <w:szCs w:val="24"/>
        </w:rPr>
        <w:t>nui, bet ne vėliau kaip iki 2020</w:t>
      </w:r>
      <w:r w:rsidR="00F4459D" w:rsidRPr="005420FE">
        <w:rPr>
          <w:rFonts w:ascii="Times New Roman" w:hAnsi="Times New Roman"/>
          <w:sz w:val="24"/>
          <w:szCs w:val="24"/>
        </w:rPr>
        <w:t xml:space="preserve"> m. </w:t>
      </w:r>
      <w:r w:rsidR="00BF3E88" w:rsidRPr="005420FE">
        <w:rPr>
          <w:rFonts w:ascii="Times New Roman" w:hAnsi="Times New Roman"/>
          <w:sz w:val="24"/>
          <w:szCs w:val="24"/>
        </w:rPr>
        <w:t>rugsėjo</w:t>
      </w:r>
      <w:r w:rsidR="006F57B5" w:rsidRPr="005420FE">
        <w:rPr>
          <w:rFonts w:ascii="Times New Roman" w:hAnsi="Times New Roman"/>
          <w:sz w:val="24"/>
          <w:szCs w:val="24"/>
        </w:rPr>
        <w:t xml:space="preserve"> 3</w:t>
      </w:r>
      <w:r w:rsidR="00BF3E88" w:rsidRPr="005420FE">
        <w:rPr>
          <w:rFonts w:ascii="Times New Roman" w:hAnsi="Times New Roman"/>
          <w:sz w:val="24"/>
          <w:szCs w:val="24"/>
        </w:rPr>
        <w:t>0</w:t>
      </w:r>
      <w:r w:rsidR="00F4459D" w:rsidRPr="005420FE">
        <w:rPr>
          <w:rFonts w:ascii="Times New Roman" w:hAnsi="Times New Roman"/>
          <w:sz w:val="24"/>
          <w:szCs w:val="24"/>
        </w:rPr>
        <w:t xml:space="preserve"> d.</w:t>
      </w:r>
      <w:r w:rsidR="0063310F" w:rsidRPr="005420FE">
        <w:rPr>
          <w:rFonts w:ascii="Times New Roman" w:hAnsi="Times New Roman"/>
          <w:sz w:val="24"/>
          <w:szCs w:val="24"/>
        </w:rPr>
        <w:t>,</w:t>
      </w:r>
      <w:r w:rsidR="00FE359A" w:rsidRPr="005420FE">
        <w:rPr>
          <w:rFonts w:ascii="Times New Roman" w:hAnsi="Times New Roman"/>
          <w:sz w:val="24"/>
          <w:szCs w:val="24"/>
        </w:rPr>
        <w:t xml:space="preserve"> </w:t>
      </w:r>
      <w:r w:rsidR="0063310F" w:rsidRPr="005420FE">
        <w:rPr>
          <w:rFonts w:ascii="Times New Roman" w:hAnsi="Times New Roman"/>
          <w:sz w:val="24"/>
          <w:szCs w:val="24"/>
        </w:rPr>
        <w:t>techninę dokumentacij</w:t>
      </w:r>
      <w:r w:rsidR="00492073">
        <w:rPr>
          <w:rFonts w:ascii="Times New Roman" w:hAnsi="Times New Roman"/>
          <w:sz w:val="24"/>
          <w:szCs w:val="24"/>
        </w:rPr>
        <w:t>ą</w:t>
      </w:r>
      <w:r w:rsidR="0063310F" w:rsidRPr="005420FE">
        <w:rPr>
          <w:rFonts w:ascii="Times New Roman" w:hAnsi="Times New Roman"/>
          <w:sz w:val="24"/>
          <w:szCs w:val="24"/>
        </w:rPr>
        <w:t xml:space="preserve"> priduoti iki 2020 m. lapkričio 12 d.</w:t>
      </w:r>
    </w:p>
    <w:p w14:paraId="70178924" w14:textId="2284B0AD" w:rsidR="00141E2A" w:rsidRPr="005420FE" w:rsidRDefault="00141E2A" w:rsidP="00F4459D">
      <w:pPr>
        <w:spacing w:after="0" w:line="240" w:lineRule="auto"/>
        <w:ind w:firstLine="567"/>
        <w:jc w:val="both"/>
        <w:rPr>
          <w:rFonts w:ascii="Times New Roman" w:hAnsi="Times New Roman"/>
          <w:sz w:val="24"/>
          <w:szCs w:val="24"/>
        </w:rPr>
      </w:pPr>
      <w:r w:rsidRPr="005420FE">
        <w:rPr>
          <w:rFonts w:ascii="Times New Roman" w:hAnsi="Times New Roman"/>
          <w:sz w:val="24"/>
          <w:szCs w:val="24"/>
        </w:rPr>
        <w:t xml:space="preserve">19. </w:t>
      </w:r>
      <w:r w:rsidRPr="005420FE">
        <w:rPr>
          <w:rFonts w:ascii="Times New Roman" w:hAnsi="Times New Roman"/>
          <w:bCs/>
          <w:noProof/>
          <w:color w:val="000000"/>
          <w:sz w:val="24"/>
          <w:szCs w:val="24"/>
          <w:lang w:eastAsia="lt-LT"/>
        </w:rPr>
        <w:t>Dėl nenumatytų aplinkybių (užtruko statybą leidžiančio dokumento gavimas, užtruko Techninio darbo projekto derinimas</w:t>
      </w:r>
      <w:r w:rsidR="00172227">
        <w:rPr>
          <w:rFonts w:ascii="Times New Roman" w:hAnsi="Times New Roman"/>
          <w:bCs/>
          <w:noProof/>
          <w:color w:val="000000"/>
          <w:sz w:val="24"/>
          <w:szCs w:val="24"/>
          <w:lang w:eastAsia="lt-LT"/>
        </w:rPr>
        <w:t>, ne dėl Perkančiojo subjekto kaltės užtruko pirkimų procedūros</w:t>
      </w:r>
      <w:r w:rsidRPr="005420FE">
        <w:rPr>
          <w:rFonts w:ascii="Times New Roman" w:hAnsi="Times New Roman"/>
          <w:bCs/>
          <w:noProof/>
          <w:color w:val="000000"/>
          <w:sz w:val="24"/>
          <w:szCs w:val="24"/>
          <w:lang w:eastAsia="lt-LT"/>
        </w:rPr>
        <w:t xml:space="preserve"> ir kitos su trečiaisiais asmenimis susijusios aplinkybės) Perkančiojo subjekto</w:t>
      </w:r>
      <w:r w:rsidRPr="005420FE">
        <w:rPr>
          <w:rFonts w:ascii="Times New Roman" w:eastAsia="Times New Roman" w:hAnsi="Times New Roman"/>
          <w:sz w:val="24"/>
          <w:szCs w:val="24"/>
          <w:lang w:eastAsia="lt-LT"/>
        </w:rPr>
        <w:t xml:space="preserve"> </w:t>
      </w:r>
      <w:r w:rsidRPr="005420FE">
        <w:rPr>
          <w:rFonts w:ascii="Times New Roman" w:hAnsi="Times New Roman"/>
          <w:bCs/>
          <w:noProof/>
          <w:color w:val="000000"/>
          <w:sz w:val="24"/>
          <w:szCs w:val="24"/>
          <w:lang w:eastAsia="lt-LT"/>
        </w:rPr>
        <w:t xml:space="preserve">ir Tiekėjo susitarimu Projektas gali būti perkeltas į 2021 metus, bet iki 2021 m. </w:t>
      </w:r>
      <w:r w:rsidR="00172227">
        <w:rPr>
          <w:rFonts w:ascii="Times New Roman" w:hAnsi="Times New Roman"/>
          <w:bCs/>
          <w:noProof/>
          <w:color w:val="000000"/>
          <w:sz w:val="24"/>
          <w:szCs w:val="24"/>
          <w:lang w:eastAsia="lt-LT"/>
        </w:rPr>
        <w:t>rugpjūčio</w:t>
      </w:r>
      <w:r w:rsidRPr="005420FE">
        <w:rPr>
          <w:rFonts w:ascii="Times New Roman" w:hAnsi="Times New Roman"/>
          <w:bCs/>
          <w:noProof/>
          <w:color w:val="000000"/>
          <w:sz w:val="24"/>
          <w:szCs w:val="24"/>
          <w:lang w:eastAsia="lt-LT"/>
        </w:rPr>
        <w:t xml:space="preserve"> 3</w:t>
      </w:r>
      <w:r w:rsidR="00172227">
        <w:rPr>
          <w:rFonts w:ascii="Times New Roman" w:hAnsi="Times New Roman"/>
          <w:bCs/>
          <w:noProof/>
          <w:color w:val="000000"/>
          <w:sz w:val="24"/>
          <w:szCs w:val="24"/>
          <w:lang w:eastAsia="lt-LT"/>
        </w:rPr>
        <w:t>1</w:t>
      </w:r>
      <w:r w:rsidRPr="005420FE">
        <w:rPr>
          <w:rFonts w:ascii="Times New Roman" w:hAnsi="Times New Roman"/>
          <w:bCs/>
          <w:noProof/>
          <w:color w:val="000000"/>
          <w:sz w:val="24"/>
          <w:szCs w:val="24"/>
          <w:lang w:eastAsia="lt-LT"/>
        </w:rPr>
        <w:t xml:space="preserve"> d. turi būti užbaigtos visos Projekto veiklos ir atlikti visi Darbai, įskaitant ir dokumentacijos pridavimą.</w:t>
      </w:r>
    </w:p>
    <w:p w14:paraId="5D9F3784" w14:textId="6A7789C7" w:rsidR="006F57B5" w:rsidRPr="005420FE" w:rsidRDefault="00141E2A" w:rsidP="00F4459D">
      <w:pPr>
        <w:spacing w:after="0" w:line="240" w:lineRule="auto"/>
        <w:ind w:firstLine="567"/>
        <w:jc w:val="both"/>
        <w:rPr>
          <w:rFonts w:ascii="Times New Roman" w:hAnsi="Times New Roman"/>
          <w:sz w:val="24"/>
          <w:szCs w:val="24"/>
        </w:rPr>
      </w:pPr>
      <w:r w:rsidRPr="005420FE">
        <w:rPr>
          <w:rFonts w:ascii="Times New Roman" w:hAnsi="Times New Roman"/>
          <w:sz w:val="24"/>
          <w:szCs w:val="24"/>
        </w:rPr>
        <w:t>20</w:t>
      </w:r>
      <w:r w:rsidR="006F57B5" w:rsidRPr="005420FE">
        <w:rPr>
          <w:rFonts w:ascii="Times New Roman" w:hAnsi="Times New Roman"/>
          <w:sz w:val="24"/>
          <w:szCs w:val="24"/>
        </w:rPr>
        <w:t xml:space="preserve">. </w:t>
      </w:r>
      <w:r w:rsidR="00BF3E88" w:rsidRPr="005420FE">
        <w:rPr>
          <w:rFonts w:ascii="Times New Roman" w:hAnsi="Times New Roman"/>
          <w:sz w:val="24"/>
          <w:szCs w:val="24"/>
        </w:rPr>
        <w:t xml:space="preserve">Per 10 (dešimt) darbo dienų nuo Pirkimo-pardavimo sutarties </w:t>
      </w:r>
      <w:r w:rsidR="005A22BD" w:rsidRPr="005420FE">
        <w:rPr>
          <w:rFonts w:ascii="Times New Roman" w:eastAsia="Times New Roman" w:hAnsi="Times New Roman"/>
          <w:bCs/>
          <w:sz w:val="24"/>
          <w:szCs w:val="24"/>
        </w:rPr>
        <w:t>(toliau – Sutartis) įs</w:t>
      </w:r>
      <w:r w:rsidR="00BF3E88" w:rsidRPr="005420FE">
        <w:rPr>
          <w:rFonts w:ascii="Times New Roman" w:hAnsi="Times New Roman"/>
          <w:sz w:val="24"/>
          <w:szCs w:val="24"/>
        </w:rPr>
        <w:t xml:space="preserve">igaliojimo dienos, </w:t>
      </w:r>
      <w:r w:rsidR="006F57B5" w:rsidRPr="005420FE">
        <w:rPr>
          <w:rFonts w:ascii="Times New Roman" w:hAnsi="Times New Roman"/>
          <w:sz w:val="24"/>
          <w:szCs w:val="24"/>
        </w:rPr>
        <w:t xml:space="preserve">Tiekėjas </w:t>
      </w:r>
      <w:r w:rsidR="005A22BD" w:rsidRPr="005420FE">
        <w:rPr>
          <w:rFonts w:ascii="Times New Roman" w:hAnsi="Times New Roman"/>
          <w:sz w:val="24"/>
          <w:szCs w:val="24"/>
        </w:rPr>
        <w:t>prival</w:t>
      </w:r>
      <w:r w:rsidR="00162ED1" w:rsidRPr="005420FE">
        <w:rPr>
          <w:rFonts w:ascii="Times New Roman" w:hAnsi="Times New Roman"/>
          <w:sz w:val="24"/>
          <w:szCs w:val="24"/>
        </w:rPr>
        <w:t>ės</w:t>
      </w:r>
      <w:r w:rsidR="005A22BD" w:rsidRPr="005420FE">
        <w:rPr>
          <w:rFonts w:ascii="Times New Roman" w:hAnsi="Times New Roman"/>
          <w:sz w:val="24"/>
          <w:szCs w:val="24"/>
        </w:rPr>
        <w:t xml:space="preserve"> </w:t>
      </w:r>
      <w:r w:rsidR="00932AA1">
        <w:rPr>
          <w:rFonts w:ascii="Times New Roman" w:hAnsi="Times New Roman"/>
          <w:sz w:val="24"/>
          <w:szCs w:val="24"/>
        </w:rPr>
        <w:t xml:space="preserve">paruošti ir </w:t>
      </w:r>
      <w:r w:rsidR="006F57B5" w:rsidRPr="005420FE">
        <w:rPr>
          <w:rFonts w:ascii="Times New Roman" w:hAnsi="Times New Roman"/>
          <w:sz w:val="24"/>
          <w:szCs w:val="24"/>
        </w:rPr>
        <w:t xml:space="preserve">suderinti su </w:t>
      </w:r>
      <w:r w:rsidR="00FB5E75" w:rsidRPr="005420FE">
        <w:rPr>
          <w:rFonts w:ascii="Times New Roman" w:hAnsi="Times New Roman"/>
          <w:sz w:val="24"/>
          <w:szCs w:val="24"/>
        </w:rPr>
        <w:t xml:space="preserve">Perkančiuoju subjektu </w:t>
      </w:r>
      <w:r w:rsidR="00BF3E88" w:rsidRPr="005420FE">
        <w:rPr>
          <w:rFonts w:ascii="Times New Roman" w:hAnsi="Times New Roman"/>
          <w:sz w:val="24"/>
          <w:szCs w:val="24"/>
        </w:rPr>
        <w:t>D</w:t>
      </w:r>
      <w:r w:rsidR="006430B9" w:rsidRPr="005420FE">
        <w:rPr>
          <w:rFonts w:ascii="Times New Roman" w:hAnsi="Times New Roman"/>
          <w:sz w:val="24"/>
          <w:szCs w:val="24"/>
        </w:rPr>
        <w:t>arbų vykdymo grafiką (vamzdynų demon</w:t>
      </w:r>
      <w:r w:rsidR="008F4E0D" w:rsidRPr="005420FE">
        <w:rPr>
          <w:rFonts w:ascii="Times New Roman" w:hAnsi="Times New Roman"/>
          <w:sz w:val="24"/>
          <w:szCs w:val="24"/>
        </w:rPr>
        <w:t xml:space="preserve">tavimo ir montavimo darbus numatyti atlikti </w:t>
      </w:r>
      <w:r w:rsidR="004F7FC5" w:rsidRPr="005420FE">
        <w:rPr>
          <w:rFonts w:ascii="Times New Roman" w:hAnsi="Times New Roman"/>
          <w:sz w:val="24"/>
          <w:szCs w:val="24"/>
        </w:rPr>
        <w:t xml:space="preserve">ne </w:t>
      </w:r>
      <w:r w:rsidR="00A500CD" w:rsidRPr="005420FE">
        <w:rPr>
          <w:rFonts w:ascii="Times New Roman" w:hAnsi="Times New Roman"/>
          <w:sz w:val="24"/>
          <w:szCs w:val="24"/>
        </w:rPr>
        <w:t>ilgiau</w:t>
      </w:r>
      <w:r w:rsidR="004F7FC5" w:rsidRPr="005420FE">
        <w:rPr>
          <w:rFonts w:ascii="Times New Roman" w:hAnsi="Times New Roman"/>
          <w:sz w:val="24"/>
          <w:szCs w:val="24"/>
        </w:rPr>
        <w:t xml:space="preserve"> kaip </w:t>
      </w:r>
      <w:r w:rsidR="00AE72A6" w:rsidRPr="005420FE">
        <w:rPr>
          <w:rFonts w:ascii="Times New Roman" w:hAnsi="Times New Roman"/>
          <w:sz w:val="24"/>
          <w:szCs w:val="24"/>
        </w:rPr>
        <w:t xml:space="preserve">per </w:t>
      </w:r>
      <w:r w:rsidR="008D4C2C">
        <w:rPr>
          <w:rFonts w:ascii="Times New Roman" w:hAnsi="Times New Roman"/>
          <w:sz w:val="24"/>
          <w:szCs w:val="24"/>
        </w:rPr>
        <w:t>45</w:t>
      </w:r>
      <w:r w:rsidR="008F4E0D" w:rsidRPr="005420FE">
        <w:rPr>
          <w:rFonts w:ascii="Times New Roman" w:hAnsi="Times New Roman"/>
          <w:sz w:val="24"/>
          <w:szCs w:val="24"/>
        </w:rPr>
        <w:t xml:space="preserve"> </w:t>
      </w:r>
      <w:r w:rsidR="009C58A0" w:rsidRPr="005420FE">
        <w:rPr>
          <w:rFonts w:ascii="Times New Roman" w:hAnsi="Times New Roman"/>
          <w:sz w:val="24"/>
          <w:szCs w:val="24"/>
        </w:rPr>
        <w:t>(</w:t>
      </w:r>
      <w:r w:rsidR="008D4C2C">
        <w:rPr>
          <w:rFonts w:ascii="Times New Roman" w:hAnsi="Times New Roman"/>
          <w:sz w:val="24"/>
          <w:szCs w:val="24"/>
        </w:rPr>
        <w:t>keturiasdešimt penkias</w:t>
      </w:r>
      <w:r w:rsidR="009C58A0" w:rsidRPr="005420FE">
        <w:rPr>
          <w:rFonts w:ascii="Times New Roman" w:hAnsi="Times New Roman"/>
          <w:sz w:val="24"/>
          <w:szCs w:val="24"/>
        </w:rPr>
        <w:t xml:space="preserve">) </w:t>
      </w:r>
      <w:r w:rsidR="008F4E0D" w:rsidRPr="005420FE">
        <w:rPr>
          <w:rFonts w:ascii="Times New Roman" w:hAnsi="Times New Roman"/>
          <w:sz w:val="24"/>
          <w:szCs w:val="24"/>
        </w:rPr>
        <w:t>darbo dien</w:t>
      </w:r>
      <w:r w:rsidR="008D4C2C">
        <w:rPr>
          <w:rFonts w:ascii="Times New Roman" w:hAnsi="Times New Roman"/>
          <w:sz w:val="24"/>
          <w:szCs w:val="24"/>
        </w:rPr>
        <w:t>as</w:t>
      </w:r>
      <w:r w:rsidR="00863F02" w:rsidRPr="005420FE">
        <w:rPr>
          <w:rFonts w:ascii="Times New Roman" w:hAnsi="Times New Roman"/>
          <w:sz w:val="24"/>
          <w:szCs w:val="24"/>
        </w:rPr>
        <w:t>,</w:t>
      </w:r>
      <w:r w:rsidR="00E26C3B" w:rsidRPr="005420FE">
        <w:rPr>
          <w:rFonts w:ascii="Times New Roman" w:hAnsi="Times New Roman"/>
          <w:sz w:val="24"/>
          <w:szCs w:val="24"/>
        </w:rPr>
        <w:t xml:space="preserve"> gelžbetoninių </w:t>
      </w:r>
      <w:r w:rsidR="00863F02" w:rsidRPr="005420FE">
        <w:rPr>
          <w:rFonts w:ascii="Times New Roman" w:hAnsi="Times New Roman"/>
          <w:sz w:val="24"/>
          <w:szCs w:val="24"/>
        </w:rPr>
        <w:t>nejudamų atramų montavimo terminus nurodyti atskira eilute</w:t>
      </w:r>
      <w:r w:rsidR="00333065" w:rsidRPr="005420FE">
        <w:rPr>
          <w:rFonts w:ascii="Times New Roman" w:hAnsi="Times New Roman"/>
          <w:sz w:val="24"/>
          <w:szCs w:val="24"/>
        </w:rPr>
        <w:t>)</w:t>
      </w:r>
      <w:r w:rsidR="008F4E0D" w:rsidRPr="005420FE">
        <w:rPr>
          <w:rFonts w:ascii="Times New Roman" w:hAnsi="Times New Roman"/>
          <w:sz w:val="24"/>
          <w:szCs w:val="24"/>
        </w:rPr>
        <w:t>.</w:t>
      </w:r>
      <w:r w:rsidR="002F0727" w:rsidRPr="005420FE">
        <w:rPr>
          <w:rFonts w:ascii="Times New Roman" w:hAnsi="Times New Roman"/>
          <w:sz w:val="24"/>
          <w:szCs w:val="24"/>
        </w:rPr>
        <w:t xml:space="preserve"> </w:t>
      </w:r>
      <w:r w:rsidR="005A22BD" w:rsidRPr="005420FE">
        <w:rPr>
          <w:rFonts w:ascii="Times New Roman" w:hAnsi="Times New Roman"/>
          <w:sz w:val="24"/>
          <w:szCs w:val="24"/>
        </w:rPr>
        <w:t xml:space="preserve">Nepavykus suderinti </w:t>
      </w:r>
      <w:r w:rsidR="002F0727" w:rsidRPr="005420FE">
        <w:rPr>
          <w:rFonts w:ascii="Times New Roman" w:hAnsi="Times New Roman"/>
          <w:sz w:val="24"/>
          <w:szCs w:val="24"/>
        </w:rPr>
        <w:t xml:space="preserve"> grafiko</w:t>
      </w:r>
      <w:r w:rsidR="00F01708" w:rsidRPr="005420FE">
        <w:rPr>
          <w:rFonts w:ascii="Times New Roman" w:hAnsi="Times New Roman"/>
          <w:sz w:val="24"/>
          <w:szCs w:val="24"/>
        </w:rPr>
        <w:t xml:space="preserve"> per šiame punkte numatytą terminą</w:t>
      </w:r>
      <w:r w:rsidR="002F0727" w:rsidRPr="005420FE">
        <w:rPr>
          <w:rFonts w:ascii="Times New Roman" w:hAnsi="Times New Roman"/>
          <w:sz w:val="24"/>
          <w:szCs w:val="24"/>
        </w:rPr>
        <w:t xml:space="preserve">, </w:t>
      </w:r>
      <w:r w:rsidR="005A22BD" w:rsidRPr="005420FE">
        <w:rPr>
          <w:rFonts w:ascii="Times New Roman" w:hAnsi="Times New Roman"/>
          <w:sz w:val="24"/>
          <w:szCs w:val="24"/>
        </w:rPr>
        <w:t xml:space="preserve">Perkantysis subjektas </w:t>
      </w:r>
      <w:r w:rsidR="002F0727" w:rsidRPr="005420FE">
        <w:rPr>
          <w:rFonts w:ascii="Times New Roman" w:hAnsi="Times New Roman"/>
          <w:sz w:val="24"/>
          <w:szCs w:val="24"/>
        </w:rPr>
        <w:t xml:space="preserve">gali </w:t>
      </w:r>
      <w:r w:rsidR="005A22BD" w:rsidRPr="005420FE">
        <w:rPr>
          <w:rFonts w:ascii="Times New Roman" w:hAnsi="Times New Roman"/>
          <w:sz w:val="24"/>
          <w:szCs w:val="24"/>
        </w:rPr>
        <w:t>vienašališkai nutraukti S</w:t>
      </w:r>
      <w:r w:rsidR="002F0727" w:rsidRPr="005420FE">
        <w:rPr>
          <w:rFonts w:ascii="Times New Roman" w:hAnsi="Times New Roman"/>
          <w:sz w:val="24"/>
          <w:szCs w:val="24"/>
        </w:rPr>
        <w:t>utart</w:t>
      </w:r>
      <w:r w:rsidR="005A22BD" w:rsidRPr="005420FE">
        <w:rPr>
          <w:rFonts w:ascii="Times New Roman" w:hAnsi="Times New Roman"/>
          <w:sz w:val="24"/>
          <w:szCs w:val="24"/>
        </w:rPr>
        <w:t>į.</w:t>
      </w:r>
    </w:p>
    <w:p w14:paraId="4021B90A" w14:textId="2E28BEB8" w:rsidR="007D2857" w:rsidRPr="005420FE" w:rsidRDefault="00064FFA" w:rsidP="00FB5E75">
      <w:pPr>
        <w:spacing w:after="0" w:line="240" w:lineRule="auto"/>
        <w:ind w:firstLine="567"/>
        <w:jc w:val="both"/>
        <w:rPr>
          <w:rFonts w:ascii="Times New Roman" w:hAnsi="Times New Roman"/>
          <w:sz w:val="24"/>
          <w:szCs w:val="24"/>
          <w:lang w:eastAsia="lt-LT"/>
        </w:rPr>
      </w:pPr>
      <w:r w:rsidRPr="005420FE">
        <w:rPr>
          <w:rFonts w:ascii="Times New Roman" w:hAnsi="Times New Roman"/>
          <w:sz w:val="24"/>
          <w:szCs w:val="24"/>
          <w:lang w:eastAsia="lt-LT"/>
        </w:rPr>
        <w:t>2</w:t>
      </w:r>
      <w:r w:rsidR="00141E2A" w:rsidRPr="005420FE">
        <w:rPr>
          <w:rFonts w:ascii="Times New Roman" w:hAnsi="Times New Roman"/>
          <w:sz w:val="24"/>
          <w:szCs w:val="24"/>
          <w:lang w:eastAsia="lt-LT"/>
        </w:rPr>
        <w:t>1</w:t>
      </w:r>
      <w:r w:rsidR="00863F02" w:rsidRPr="005420FE">
        <w:rPr>
          <w:rFonts w:ascii="Times New Roman" w:hAnsi="Times New Roman"/>
          <w:sz w:val="24"/>
          <w:szCs w:val="24"/>
          <w:lang w:eastAsia="lt-LT"/>
        </w:rPr>
        <w:t xml:space="preserve">. Techninio darbo </w:t>
      </w:r>
      <w:r w:rsidR="007D2857" w:rsidRPr="005420FE">
        <w:rPr>
          <w:rFonts w:ascii="Times New Roman" w:hAnsi="Times New Roman"/>
          <w:sz w:val="24"/>
          <w:szCs w:val="24"/>
          <w:lang w:eastAsia="lt-LT"/>
        </w:rPr>
        <w:t xml:space="preserve">projekto </w:t>
      </w:r>
      <w:r w:rsidR="00BF3E88" w:rsidRPr="005420FE">
        <w:rPr>
          <w:rFonts w:ascii="Times New Roman" w:hAnsi="Times New Roman"/>
          <w:sz w:val="24"/>
          <w:szCs w:val="24"/>
          <w:lang w:eastAsia="lt-LT"/>
        </w:rPr>
        <w:t xml:space="preserve">parengimo </w:t>
      </w:r>
      <w:r w:rsidR="007D2857" w:rsidRPr="005420FE">
        <w:rPr>
          <w:rFonts w:ascii="Times New Roman" w:hAnsi="Times New Roman"/>
          <w:sz w:val="24"/>
          <w:szCs w:val="24"/>
          <w:lang w:eastAsia="lt-LT"/>
        </w:rPr>
        <w:t xml:space="preserve">terminas </w:t>
      </w:r>
      <w:r w:rsidR="003C50A0" w:rsidRPr="005420FE">
        <w:rPr>
          <w:rFonts w:ascii="Times New Roman" w:eastAsia="Times New Roman" w:hAnsi="Times New Roman"/>
          <w:bCs/>
          <w:sz w:val="24"/>
          <w:szCs w:val="24"/>
        </w:rPr>
        <w:t>–</w:t>
      </w:r>
      <w:r w:rsidR="004F7FC5" w:rsidRPr="005420FE">
        <w:rPr>
          <w:rFonts w:ascii="Times New Roman" w:hAnsi="Times New Roman"/>
          <w:sz w:val="24"/>
          <w:szCs w:val="24"/>
          <w:lang w:eastAsia="lt-LT"/>
        </w:rPr>
        <w:t xml:space="preserve"> </w:t>
      </w:r>
      <w:r w:rsidR="00932AA1">
        <w:rPr>
          <w:rFonts w:ascii="Times New Roman" w:hAnsi="Times New Roman"/>
          <w:sz w:val="24"/>
          <w:szCs w:val="24"/>
          <w:lang w:eastAsia="lt-LT"/>
        </w:rPr>
        <w:t>ne</w:t>
      </w:r>
      <w:r w:rsidR="00172227">
        <w:rPr>
          <w:rFonts w:ascii="Times New Roman" w:hAnsi="Times New Roman"/>
          <w:sz w:val="24"/>
          <w:szCs w:val="24"/>
          <w:lang w:eastAsia="lt-LT"/>
        </w:rPr>
        <w:t xml:space="preserve"> </w:t>
      </w:r>
      <w:r w:rsidR="00932AA1">
        <w:rPr>
          <w:rFonts w:ascii="Times New Roman" w:hAnsi="Times New Roman"/>
          <w:sz w:val="24"/>
          <w:szCs w:val="24"/>
          <w:lang w:eastAsia="lt-LT"/>
        </w:rPr>
        <w:t xml:space="preserve">ilgesnis nei </w:t>
      </w:r>
      <w:r w:rsidR="007930CD" w:rsidRPr="005420FE">
        <w:rPr>
          <w:rFonts w:ascii="Times New Roman" w:hAnsi="Times New Roman"/>
          <w:sz w:val="24"/>
          <w:szCs w:val="24"/>
          <w:lang w:eastAsia="lt-LT"/>
        </w:rPr>
        <w:t>90</w:t>
      </w:r>
      <w:r w:rsidR="007D2857" w:rsidRPr="005420FE">
        <w:rPr>
          <w:rFonts w:ascii="Times New Roman" w:hAnsi="Times New Roman"/>
          <w:sz w:val="24"/>
          <w:szCs w:val="24"/>
          <w:lang w:eastAsia="lt-LT"/>
        </w:rPr>
        <w:t xml:space="preserve"> (</w:t>
      </w:r>
      <w:r w:rsidR="007930CD" w:rsidRPr="005420FE">
        <w:rPr>
          <w:rFonts w:ascii="Times New Roman" w:hAnsi="Times New Roman"/>
          <w:sz w:val="24"/>
          <w:szCs w:val="24"/>
          <w:lang w:eastAsia="lt-LT"/>
        </w:rPr>
        <w:t>devyniasdešimt) darbo dienų</w:t>
      </w:r>
      <w:r w:rsidR="00863F02" w:rsidRPr="005420FE">
        <w:rPr>
          <w:rFonts w:ascii="Times New Roman" w:hAnsi="Times New Roman"/>
          <w:sz w:val="24"/>
          <w:szCs w:val="24"/>
          <w:lang w:eastAsia="lt-LT"/>
        </w:rPr>
        <w:t xml:space="preserve"> </w:t>
      </w:r>
      <w:r w:rsidR="005A22BD" w:rsidRPr="005420FE">
        <w:rPr>
          <w:rFonts w:ascii="Times New Roman" w:hAnsi="Times New Roman"/>
          <w:sz w:val="24"/>
          <w:szCs w:val="24"/>
          <w:lang w:eastAsia="lt-LT"/>
        </w:rPr>
        <w:t>nuo</w:t>
      </w:r>
      <w:r w:rsidR="00863F02" w:rsidRPr="005420FE">
        <w:rPr>
          <w:rFonts w:ascii="Times New Roman" w:hAnsi="Times New Roman"/>
          <w:sz w:val="24"/>
          <w:szCs w:val="24"/>
          <w:lang w:eastAsia="lt-LT"/>
        </w:rPr>
        <w:t xml:space="preserve"> </w:t>
      </w:r>
      <w:r w:rsidR="005A22BD" w:rsidRPr="005420FE">
        <w:rPr>
          <w:rFonts w:ascii="Times New Roman" w:hAnsi="Times New Roman"/>
          <w:sz w:val="24"/>
          <w:szCs w:val="24"/>
          <w:lang w:eastAsia="lt-LT"/>
        </w:rPr>
        <w:t>S</w:t>
      </w:r>
      <w:r w:rsidR="00FE359A" w:rsidRPr="005420FE">
        <w:rPr>
          <w:rFonts w:ascii="Times New Roman" w:hAnsi="Times New Roman"/>
          <w:sz w:val="24"/>
          <w:szCs w:val="24"/>
          <w:lang w:eastAsia="lt-LT"/>
        </w:rPr>
        <w:t>utarties įsigaliojimo</w:t>
      </w:r>
      <w:r w:rsidR="00374F54" w:rsidRPr="005420FE">
        <w:rPr>
          <w:rFonts w:ascii="Times New Roman" w:hAnsi="Times New Roman"/>
          <w:sz w:val="24"/>
          <w:szCs w:val="24"/>
          <w:lang w:eastAsia="lt-LT"/>
        </w:rPr>
        <w:t xml:space="preserve"> dienos, pateikiant</w:t>
      </w:r>
      <w:r w:rsidR="00155848" w:rsidRPr="005420FE">
        <w:rPr>
          <w:rFonts w:ascii="Times New Roman" w:hAnsi="Times New Roman"/>
          <w:sz w:val="24"/>
          <w:szCs w:val="24"/>
          <w:lang w:eastAsia="lt-LT"/>
        </w:rPr>
        <w:t xml:space="preserve"> </w:t>
      </w:r>
      <w:r w:rsidR="00FB5E75" w:rsidRPr="005420FE">
        <w:rPr>
          <w:rFonts w:ascii="Times New Roman" w:hAnsi="Times New Roman"/>
          <w:sz w:val="24"/>
          <w:szCs w:val="24"/>
          <w:lang w:eastAsia="lt-LT"/>
        </w:rPr>
        <w:t xml:space="preserve">Perkančiajam subjektui </w:t>
      </w:r>
      <w:r w:rsidR="002627F4" w:rsidRPr="005420FE">
        <w:rPr>
          <w:rFonts w:ascii="Times New Roman" w:hAnsi="Times New Roman"/>
          <w:sz w:val="24"/>
          <w:szCs w:val="24"/>
          <w:lang w:eastAsia="lt-LT"/>
        </w:rPr>
        <w:t xml:space="preserve">su visomis reikalingomis institucijomis </w:t>
      </w:r>
      <w:r w:rsidR="00155848" w:rsidRPr="005420FE">
        <w:rPr>
          <w:rFonts w:ascii="Times New Roman" w:hAnsi="Times New Roman"/>
          <w:sz w:val="24"/>
          <w:szCs w:val="24"/>
          <w:lang w:eastAsia="lt-LT"/>
        </w:rPr>
        <w:t xml:space="preserve">suderintą </w:t>
      </w:r>
      <w:r w:rsidR="00BF3E88" w:rsidRPr="005420FE">
        <w:rPr>
          <w:rFonts w:ascii="Times New Roman" w:hAnsi="Times New Roman"/>
          <w:sz w:val="24"/>
          <w:szCs w:val="24"/>
          <w:lang w:eastAsia="lt-LT"/>
        </w:rPr>
        <w:t>Techninį darbo projektą</w:t>
      </w:r>
      <w:r w:rsidR="00755D0C" w:rsidRPr="005420FE">
        <w:rPr>
          <w:rFonts w:ascii="Times New Roman" w:hAnsi="Times New Roman"/>
          <w:sz w:val="24"/>
          <w:szCs w:val="24"/>
          <w:lang w:eastAsia="lt-LT"/>
        </w:rPr>
        <w:t>, įskaitant ir sutikimų gavimą iš fizinių ir juridinių asmenų dėl šilumos tiekimo tinklų rekonstravimo.</w:t>
      </w:r>
    </w:p>
    <w:p w14:paraId="3619E7D3" w14:textId="794EE240" w:rsidR="00B06385" w:rsidRPr="005420FE" w:rsidRDefault="00B06385" w:rsidP="00FB5E75">
      <w:pPr>
        <w:spacing w:after="0" w:line="240" w:lineRule="auto"/>
        <w:ind w:firstLine="567"/>
        <w:jc w:val="both"/>
        <w:rPr>
          <w:rFonts w:ascii="Times New Roman" w:hAnsi="Times New Roman"/>
          <w:sz w:val="24"/>
          <w:szCs w:val="24"/>
          <w:lang w:eastAsia="lt-LT"/>
        </w:rPr>
      </w:pPr>
      <w:r w:rsidRPr="005420FE">
        <w:rPr>
          <w:rFonts w:ascii="Times New Roman" w:hAnsi="Times New Roman"/>
          <w:sz w:val="24"/>
          <w:szCs w:val="24"/>
          <w:lang w:eastAsia="lt-LT"/>
        </w:rPr>
        <w:t>2</w:t>
      </w:r>
      <w:r w:rsidR="00141E2A" w:rsidRPr="005420FE">
        <w:rPr>
          <w:rFonts w:ascii="Times New Roman" w:hAnsi="Times New Roman"/>
          <w:sz w:val="24"/>
          <w:szCs w:val="24"/>
          <w:lang w:eastAsia="lt-LT"/>
        </w:rPr>
        <w:t>2</w:t>
      </w:r>
      <w:r w:rsidR="00234553">
        <w:rPr>
          <w:rFonts w:ascii="Times New Roman" w:hAnsi="Times New Roman"/>
          <w:sz w:val="24"/>
          <w:szCs w:val="24"/>
          <w:lang w:eastAsia="lt-LT"/>
        </w:rPr>
        <w:t>.</w:t>
      </w:r>
      <w:r w:rsidRPr="005420FE">
        <w:rPr>
          <w:rFonts w:ascii="Times New Roman" w:hAnsi="Times New Roman"/>
          <w:sz w:val="24"/>
          <w:szCs w:val="24"/>
          <w:lang w:eastAsia="lt-LT"/>
        </w:rPr>
        <w:t xml:space="preserve"> Tiekėjas atliks Techninio darbo projekto viešinimo procedūras, vadovaujantis STR 1.04.04:2017 „Statinio projektavimas, projekto ekspertizė“ </w:t>
      </w:r>
      <w:r w:rsidR="00CD4AEB" w:rsidRPr="005420FE">
        <w:rPr>
          <w:rFonts w:ascii="Times New Roman" w:hAnsi="Times New Roman"/>
          <w:sz w:val="24"/>
          <w:szCs w:val="24"/>
          <w:lang w:eastAsia="lt-LT"/>
        </w:rPr>
        <w:t>naujausia redakcija ir jo pakeitimais bei papildymais</w:t>
      </w:r>
      <w:r w:rsidRPr="005420FE">
        <w:rPr>
          <w:rFonts w:ascii="Times New Roman" w:hAnsi="Times New Roman"/>
          <w:sz w:val="24"/>
          <w:szCs w:val="24"/>
          <w:lang w:eastAsia="lt-LT"/>
        </w:rPr>
        <w:t>, įskaitant viešinimo stendų pagaminimą ir pastatymą.</w:t>
      </w:r>
    </w:p>
    <w:p w14:paraId="6F4D4596" w14:textId="77777777" w:rsidR="00172227" w:rsidRPr="005420FE" w:rsidRDefault="00064FFA" w:rsidP="00172227">
      <w:pPr>
        <w:spacing w:after="0" w:line="240" w:lineRule="auto"/>
        <w:ind w:firstLine="567"/>
        <w:jc w:val="both"/>
        <w:rPr>
          <w:rFonts w:ascii="Times New Roman" w:hAnsi="Times New Roman"/>
          <w:bCs/>
          <w:noProof/>
          <w:color w:val="000000"/>
          <w:sz w:val="24"/>
          <w:szCs w:val="24"/>
          <w:lang w:eastAsia="lt-LT"/>
        </w:rPr>
      </w:pPr>
      <w:r w:rsidRPr="005420FE">
        <w:rPr>
          <w:rFonts w:ascii="Times New Roman" w:hAnsi="Times New Roman"/>
          <w:bCs/>
          <w:noProof/>
          <w:color w:val="000000"/>
          <w:sz w:val="24"/>
          <w:szCs w:val="24"/>
          <w:lang w:eastAsia="lt-LT"/>
        </w:rPr>
        <w:t>2</w:t>
      </w:r>
      <w:r w:rsidR="00141E2A" w:rsidRPr="005420FE">
        <w:rPr>
          <w:rFonts w:ascii="Times New Roman" w:hAnsi="Times New Roman"/>
          <w:bCs/>
          <w:noProof/>
          <w:color w:val="000000"/>
          <w:sz w:val="24"/>
          <w:szCs w:val="24"/>
          <w:lang w:eastAsia="lt-LT"/>
        </w:rPr>
        <w:t>3</w:t>
      </w:r>
      <w:r w:rsidR="0093658D" w:rsidRPr="005420FE">
        <w:rPr>
          <w:rFonts w:ascii="Times New Roman" w:hAnsi="Times New Roman"/>
          <w:bCs/>
          <w:noProof/>
          <w:color w:val="000000"/>
          <w:sz w:val="24"/>
          <w:szCs w:val="24"/>
          <w:lang w:eastAsia="lt-LT"/>
        </w:rPr>
        <w:t xml:space="preserve">. </w:t>
      </w:r>
      <w:r w:rsidR="00172227">
        <w:rPr>
          <w:rFonts w:ascii="Times New Roman" w:hAnsi="Times New Roman"/>
          <w:bCs/>
          <w:noProof/>
          <w:color w:val="000000"/>
          <w:sz w:val="24"/>
          <w:szCs w:val="24"/>
          <w:lang w:eastAsia="lt-LT"/>
        </w:rPr>
        <w:t xml:space="preserve">Perkantysis subjektas atliks Projekto ekspertizę per 20 (dvidešimt) darbo dienų nuo Tiekėjo pilnai paruošto (suderinto) Projekto pateikimo dienos. Gavus ekspertizės teigiamas išvadas, </w:t>
      </w:r>
      <w:r w:rsidR="00172227">
        <w:rPr>
          <w:rFonts w:ascii="Times New Roman" w:hAnsi="Times New Roman"/>
          <w:bCs/>
          <w:noProof/>
          <w:color w:val="000000"/>
          <w:sz w:val="24"/>
          <w:szCs w:val="24"/>
          <w:lang w:eastAsia="lt-LT"/>
        </w:rPr>
        <w:lastRenderedPageBreak/>
        <w:t>Perkantysis subjektas pateiks statybą leidžiantį dokumentą (leidimą rekonstruoti statinį) per 30 (trisdešimt) darbo dienų.</w:t>
      </w:r>
    </w:p>
    <w:p w14:paraId="68C498A9" w14:textId="43E2BCBC" w:rsidR="00F4459D" w:rsidRPr="005420FE" w:rsidRDefault="00F4459D" w:rsidP="00876BAE">
      <w:pPr>
        <w:spacing w:after="0" w:line="240" w:lineRule="auto"/>
        <w:ind w:firstLine="567"/>
        <w:jc w:val="both"/>
        <w:rPr>
          <w:rFonts w:ascii="Times New Roman" w:hAnsi="Times New Roman"/>
          <w:bCs/>
          <w:noProof/>
          <w:color w:val="000000"/>
          <w:sz w:val="24"/>
          <w:szCs w:val="24"/>
          <w:lang w:eastAsia="lt-LT"/>
        </w:rPr>
      </w:pPr>
    </w:p>
    <w:p w14:paraId="7167E080" w14:textId="35776D11" w:rsidR="008E118F" w:rsidRPr="005420FE" w:rsidRDefault="00B06385" w:rsidP="00943CDF">
      <w:pPr>
        <w:tabs>
          <w:tab w:val="left" w:pos="993"/>
          <w:tab w:val="left" w:pos="5385"/>
        </w:tabs>
        <w:spacing w:after="0" w:line="240" w:lineRule="auto"/>
        <w:ind w:firstLine="567"/>
        <w:jc w:val="both"/>
        <w:rPr>
          <w:rFonts w:ascii="Times New Roman" w:eastAsia="Times New Roman" w:hAnsi="Times New Roman"/>
          <w:sz w:val="24"/>
          <w:szCs w:val="24"/>
          <w:lang w:eastAsia="lt-LT"/>
        </w:rPr>
      </w:pPr>
      <w:r w:rsidRPr="005420FE">
        <w:rPr>
          <w:rFonts w:ascii="Times New Roman" w:hAnsi="Times New Roman"/>
          <w:bCs/>
          <w:noProof/>
          <w:sz w:val="24"/>
          <w:szCs w:val="24"/>
          <w:lang w:eastAsia="lt-LT"/>
        </w:rPr>
        <w:t>2</w:t>
      </w:r>
      <w:r w:rsidR="00141E2A" w:rsidRPr="005420FE">
        <w:rPr>
          <w:rFonts w:ascii="Times New Roman" w:hAnsi="Times New Roman"/>
          <w:bCs/>
          <w:noProof/>
          <w:sz w:val="24"/>
          <w:szCs w:val="24"/>
          <w:lang w:eastAsia="lt-LT"/>
        </w:rPr>
        <w:t>4</w:t>
      </w:r>
      <w:r w:rsidR="002C161E" w:rsidRPr="005420FE">
        <w:rPr>
          <w:rFonts w:ascii="Times New Roman" w:hAnsi="Times New Roman"/>
          <w:bCs/>
          <w:noProof/>
          <w:sz w:val="24"/>
          <w:szCs w:val="24"/>
          <w:lang w:eastAsia="lt-LT"/>
        </w:rPr>
        <w:t xml:space="preserve">. </w:t>
      </w:r>
      <w:r w:rsidR="00812A12" w:rsidRPr="005420FE">
        <w:rPr>
          <w:rFonts w:ascii="Times New Roman" w:hAnsi="Times New Roman"/>
          <w:bCs/>
          <w:noProof/>
          <w:color w:val="000000"/>
          <w:sz w:val="24"/>
          <w:szCs w:val="24"/>
          <w:lang w:eastAsia="lt-LT"/>
        </w:rPr>
        <w:t>Perkantysis subjektas</w:t>
      </w:r>
      <w:r w:rsidR="00812A12" w:rsidRPr="005420FE">
        <w:rPr>
          <w:rFonts w:ascii="Times New Roman" w:eastAsia="Times New Roman" w:hAnsi="Times New Roman"/>
          <w:sz w:val="24"/>
          <w:szCs w:val="24"/>
          <w:lang w:eastAsia="lt-LT"/>
        </w:rPr>
        <w:t xml:space="preserve"> </w:t>
      </w:r>
      <w:r w:rsidR="00812A12" w:rsidRPr="005420FE">
        <w:rPr>
          <w:rFonts w:ascii="Times New Roman" w:hAnsi="Times New Roman"/>
          <w:bCs/>
          <w:noProof/>
          <w:color w:val="000000"/>
          <w:sz w:val="24"/>
          <w:szCs w:val="24"/>
          <w:lang w:eastAsia="lt-LT"/>
        </w:rPr>
        <w:t>pateiks topografinę nuotrauką</w:t>
      </w:r>
      <w:r w:rsidR="00612946">
        <w:rPr>
          <w:rFonts w:ascii="Times New Roman" w:hAnsi="Times New Roman"/>
          <w:bCs/>
          <w:noProof/>
          <w:color w:val="000000"/>
          <w:sz w:val="24"/>
          <w:szCs w:val="24"/>
          <w:lang w:eastAsia="lt-LT"/>
        </w:rPr>
        <w:t>,</w:t>
      </w:r>
      <w:r w:rsidR="00612946" w:rsidRPr="00612946">
        <w:rPr>
          <w:rFonts w:ascii="Times New Roman" w:hAnsi="Times New Roman"/>
          <w:bCs/>
          <w:noProof/>
          <w:color w:val="000000"/>
          <w:sz w:val="24"/>
          <w:szCs w:val="24"/>
          <w:lang w:eastAsia="lt-LT"/>
        </w:rPr>
        <w:t xml:space="preserve"> </w:t>
      </w:r>
      <w:r w:rsidR="00612946">
        <w:rPr>
          <w:rFonts w:ascii="Times New Roman" w:hAnsi="Times New Roman"/>
          <w:bCs/>
          <w:noProof/>
          <w:color w:val="000000"/>
          <w:sz w:val="24"/>
          <w:szCs w:val="24"/>
          <w:lang w:eastAsia="lt-LT"/>
        </w:rPr>
        <w:t>Nekilnojamojo turto registro</w:t>
      </w:r>
      <w:r w:rsidR="00943CDF">
        <w:rPr>
          <w:rFonts w:ascii="Times New Roman" w:hAnsi="Times New Roman"/>
          <w:bCs/>
          <w:noProof/>
          <w:color w:val="000000"/>
          <w:sz w:val="24"/>
          <w:szCs w:val="24"/>
          <w:lang w:eastAsia="lt-LT"/>
        </w:rPr>
        <w:t xml:space="preserve"> </w:t>
      </w:r>
      <w:r w:rsidR="00612946">
        <w:rPr>
          <w:rFonts w:ascii="Times New Roman" w:hAnsi="Times New Roman"/>
          <w:bCs/>
          <w:noProof/>
          <w:color w:val="000000"/>
          <w:sz w:val="24"/>
          <w:szCs w:val="24"/>
          <w:lang w:eastAsia="lt-LT"/>
        </w:rPr>
        <w:t>centrini</w:t>
      </w:r>
      <w:r w:rsidR="00943CDF">
        <w:rPr>
          <w:rFonts w:ascii="Times New Roman" w:hAnsi="Times New Roman"/>
          <w:bCs/>
          <w:noProof/>
          <w:color w:val="000000"/>
          <w:sz w:val="24"/>
          <w:szCs w:val="24"/>
          <w:lang w:eastAsia="lt-LT"/>
        </w:rPr>
        <w:t>o</w:t>
      </w:r>
      <w:r w:rsidR="00612946">
        <w:rPr>
          <w:rFonts w:ascii="Times New Roman" w:hAnsi="Times New Roman"/>
          <w:bCs/>
          <w:noProof/>
          <w:color w:val="000000"/>
          <w:sz w:val="24"/>
          <w:szCs w:val="24"/>
          <w:lang w:eastAsia="lt-LT"/>
        </w:rPr>
        <w:t>duomenų banko išrašą, projektavimui būtinus duomenis iš kadastro bylos</w:t>
      </w:r>
      <w:r w:rsidR="00812A12" w:rsidRPr="005420FE">
        <w:rPr>
          <w:rFonts w:ascii="Times New Roman" w:hAnsi="Times New Roman"/>
          <w:bCs/>
          <w:noProof/>
          <w:color w:val="000000"/>
          <w:sz w:val="24"/>
          <w:szCs w:val="24"/>
          <w:lang w:eastAsia="lt-LT"/>
        </w:rPr>
        <w:t xml:space="preserve"> ir šilumos tiekimo tinklų projektavimo sąlygas per 5 (penkias) darbo dienas nuo Sutarties įsigaliojimo dienos.</w:t>
      </w:r>
      <w:r w:rsidR="008E118F" w:rsidRPr="008E118F">
        <w:rPr>
          <w:rFonts w:ascii="Times New Roman" w:eastAsia="Times New Roman" w:hAnsi="Times New Roman"/>
          <w:sz w:val="24"/>
          <w:szCs w:val="24"/>
          <w:lang w:eastAsia="lt-LT"/>
        </w:rPr>
        <w:t xml:space="preserve"> </w:t>
      </w:r>
      <w:r w:rsidR="008E118F">
        <w:rPr>
          <w:rFonts w:ascii="Times New Roman" w:eastAsia="Times New Roman" w:hAnsi="Times New Roman"/>
          <w:sz w:val="24"/>
          <w:szCs w:val="24"/>
          <w:lang w:eastAsia="lt-LT"/>
        </w:rPr>
        <w:t>Tiekėjas turi įvertinti, kad topografinėje nuotraukoje ar kitoje medžiagoje gali būti nepažymėtų infrastruktūros elementų (pvz. nepažymėta nejudama atrama ar kt.).</w:t>
      </w:r>
    </w:p>
    <w:p w14:paraId="29D3C2D4" w14:textId="77777777" w:rsidR="000276D0" w:rsidRPr="005420FE" w:rsidRDefault="000276D0" w:rsidP="00012E67">
      <w:pPr>
        <w:spacing w:after="0" w:line="240" w:lineRule="auto"/>
        <w:jc w:val="both"/>
        <w:rPr>
          <w:rFonts w:ascii="Times New Roman" w:hAnsi="Times New Roman"/>
          <w:bCs/>
          <w:noProof/>
          <w:color w:val="000000"/>
          <w:sz w:val="24"/>
          <w:szCs w:val="24"/>
          <w:lang w:eastAsia="lt-LT"/>
        </w:rPr>
      </w:pPr>
    </w:p>
    <w:p w14:paraId="2731B8AB" w14:textId="77777777" w:rsidR="0093614B" w:rsidRPr="005420FE" w:rsidRDefault="0093614B" w:rsidP="00F4459D">
      <w:pPr>
        <w:numPr>
          <w:ilvl w:val="0"/>
          <w:numId w:val="1"/>
        </w:numPr>
        <w:spacing w:after="0" w:line="240" w:lineRule="auto"/>
        <w:contextualSpacing/>
        <w:jc w:val="center"/>
        <w:rPr>
          <w:rFonts w:ascii="Times New Roman" w:hAnsi="Times New Roman"/>
          <w:b/>
          <w:bCs/>
          <w:caps/>
          <w:noProof/>
          <w:color w:val="000000"/>
          <w:sz w:val="24"/>
          <w:szCs w:val="24"/>
          <w:lang w:eastAsia="lt-LT"/>
        </w:rPr>
      </w:pPr>
      <w:r w:rsidRPr="005420FE">
        <w:rPr>
          <w:rFonts w:ascii="Times New Roman" w:hAnsi="Times New Roman"/>
          <w:b/>
          <w:bCs/>
          <w:caps/>
          <w:noProof/>
          <w:color w:val="000000"/>
          <w:sz w:val="24"/>
          <w:szCs w:val="24"/>
          <w:lang w:eastAsia="lt-LT"/>
        </w:rPr>
        <w:t xml:space="preserve">BENDRIEJI DUOMENYS PROJEKTAVIMUI </w:t>
      </w:r>
    </w:p>
    <w:p w14:paraId="3986424D" w14:textId="77777777" w:rsidR="008B6211" w:rsidRPr="005420FE" w:rsidRDefault="008B6211" w:rsidP="0034745E">
      <w:pPr>
        <w:spacing w:after="0" w:line="240" w:lineRule="auto"/>
        <w:rPr>
          <w:rFonts w:ascii="Times New Roman" w:hAnsi="Times New Roman"/>
          <w:b/>
          <w:bCs/>
          <w:caps/>
          <w:noProof/>
          <w:color w:val="000000"/>
          <w:sz w:val="24"/>
          <w:szCs w:val="24"/>
          <w:lang w:eastAsia="lt-LT"/>
        </w:rPr>
      </w:pPr>
    </w:p>
    <w:p w14:paraId="6EAA5711" w14:textId="729ADDB4" w:rsidR="0093614B" w:rsidRPr="005420FE" w:rsidRDefault="00064FFA" w:rsidP="00CD4AEB">
      <w:pPr>
        <w:tabs>
          <w:tab w:val="left" w:pos="1276"/>
        </w:tabs>
        <w:spacing w:after="0" w:line="240" w:lineRule="auto"/>
        <w:ind w:firstLine="567"/>
        <w:contextualSpacing/>
        <w:jc w:val="both"/>
        <w:rPr>
          <w:rFonts w:ascii="Times New Roman" w:eastAsia="Times New Roman" w:hAnsi="Times New Roman"/>
          <w:sz w:val="24"/>
          <w:szCs w:val="24"/>
        </w:rPr>
      </w:pPr>
      <w:r w:rsidRPr="005420FE">
        <w:rPr>
          <w:rFonts w:ascii="Times New Roman" w:eastAsia="Times New Roman" w:hAnsi="Times New Roman"/>
          <w:sz w:val="24"/>
          <w:szCs w:val="24"/>
        </w:rPr>
        <w:t>2</w:t>
      </w:r>
      <w:r w:rsidR="00EF098F" w:rsidRPr="005420FE">
        <w:rPr>
          <w:rFonts w:ascii="Times New Roman" w:eastAsia="Times New Roman" w:hAnsi="Times New Roman"/>
          <w:sz w:val="24"/>
          <w:szCs w:val="24"/>
        </w:rPr>
        <w:t>5</w:t>
      </w:r>
      <w:r w:rsidR="003A4EB3" w:rsidRPr="005420FE">
        <w:rPr>
          <w:rFonts w:ascii="Times New Roman" w:eastAsia="Times New Roman" w:hAnsi="Times New Roman"/>
          <w:sz w:val="24"/>
          <w:szCs w:val="24"/>
        </w:rPr>
        <w:t>. Techninis</w:t>
      </w:r>
      <w:r w:rsidR="0093614B" w:rsidRPr="005420FE">
        <w:rPr>
          <w:rFonts w:ascii="Times New Roman" w:eastAsia="Times New Roman" w:hAnsi="Times New Roman"/>
          <w:sz w:val="24"/>
          <w:szCs w:val="24"/>
        </w:rPr>
        <w:t xml:space="preserve"> </w:t>
      </w:r>
      <w:r w:rsidR="00224444" w:rsidRPr="005420FE">
        <w:rPr>
          <w:rFonts w:ascii="Times New Roman" w:eastAsia="Times New Roman" w:hAnsi="Times New Roman"/>
          <w:sz w:val="24"/>
          <w:szCs w:val="24"/>
        </w:rPr>
        <w:t xml:space="preserve">darbo </w:t>
      </w:r>
      <w:r w:rsidR="003A4EB3" w:rsidRPr="005420FE">
        <w:rPr>
          <w:rFonts w:ascii="Times New Roman" w:eastAsia="Times New Roman" w:hAnsi="Times New Roman"/>
          <w:sz w:val="24"/>
          <w:szCs w:val="24"/>
        </w:rPr>
        <w:t>projektas</w:t>
      </w:r>
      <w:r w:rsidR="0093614B" w:rsidRPr="005420FE">
        <w:rPr>
          <w:rFonts w:ascii="Times New Roman" w:eastAsia="Times New Roman" w:hAnsi="Times New Roman"/>
          <w:sz w:val="24"/>
          <w:szCs w:val="24"/>
        </w:rPr>
        <w:t xml:space="preserve"> </w:t>
      </w:r>
      <w:r w:rsidR="00CD4AEB" w:rsidRPr="005420FE">
        <w:rPr>
          <w:rFonts w:ascii="Times New Roman" w:eastAsia="Times New Roman" w:hAnsi="Times New Roman"/>
          <w:sz w:val="24"/>
          <w:szCs w:val="24"/>
        </w:rPr>
        <w:t>rengiamas vadovaujantis Statybos techninio reglamento STR 1.04.04:2017 „Statinio projektavimas, projekto ekspertizė“ naujausia redakcija ir jo pakeitimais bei papildymais.</w:t>
      </w:r>
    </w:p>
    <w:p w14:paraId="6B797211" w14:textId="06EDEC09" w:rsidR="00FA6CCE" w:rsidRPr="00E64F0E" w:rsidRDefault="005E5DCC" w:rsidP="00FA6CCE">
      <w:pPr>
        <w:tabs>
          <w:tab w:val="left" w:pos="851"/>
        </w:tabs>
        <w:spacing w:after="0" w:line="240" w:lineRule="auto"/>
        <w:ind w:firstLine="567"/>
        <w:jc w:val="both"/>
        <w:rPr>
          <w:rFonts w:ascii="Times New Roman" w:hAnsi="Times New Roman"/>
          <w:sz w:val="24"/>
          <w:szCs w:val="24"/>
        </w:rPr>
      </w:pPr>
      <w:r w:rsidRPr="005420FE">
        <w:rPr>
          <w:rFonts w:ascii="Times New Roman" w:hAnsi="Times New Roman"/>
          <w:sz w:val="24"/>
          <w:szCs w:val="24"/>
        </w:rPr>
        <w:t>2</w:t>
      </w:r>
      <w:r w:rsidR="00EF098F" w:rsidRPr="005420FE">
        <w:rPr>
          <w:rFonts w:ascii="Times New Roman" w:hAnsi="Times New Roman"/>
          <w:sz w:val="24"/>
          <w:szCs w:val="24"/>
        </w:rPr>
        <w:t>6</w:t>
      </w:r>
      <w:r w:rsidRPr="005420FE">
        <w:rPr>
          <w:rFonts w:ascii="Times New Roman" w:hAnsi="Times New Roman"/>
          <w:sz w:val="24"/>
          <w:szCs w:val="24"/>
        </w:rPr>
        <w:t xml:space="preserve">. </w:t>
      </w:r>
      <w:r w:rsidR="00FA6CCE" w:rsidRPr="00E64F0E">
        <w:rPr>
          <w:rFonts w:ascii="Times New Roman" w:hAnsi="Times New Roman"/>
          <w:sz w:val="24"/>
          <w:szCs w:val="24"/>
        </w:rPr>
        <w:t>Šilumos tiekimo tinklų rekonstravimas tarp šilumos kameros (toliau -</w:t>
      </w:r>
      <w:r w:rsidR="00FA6CCE">
        <w:rPr>
          <w:rFonts w:ascii="Times New Roman" w:hAnsi="Times New Roman"/>
          <w:sz w:val="24"/>
          <w:szCs w:val="24"/>
        </w:rPr>
        <w:t xml:space="preserve"> ŠK) 2T-9</w:t>
      </w:r>
      <w:r w:rsidR="00FA6CCE" w:rsidRPr="00E64F0E">
        <w:rPr>
          <w:rFonts w:ascii="Times New Roman" w:hAnsi="Times New Roman"/>
          <w:sz w:val="24"/>
          <w:szCs w:val="24"/>
        </w:rPr>
        <w:t xml:space="preserve"> ir</w:t>
      </w:r>
      <w:r w:rsidR="00FA6CCE">
        <w:rPr>
          <w:rFonts w:ascii="Times New Roman" w:hAnsi="Times New Roman"/>
          <w:sz w:val="24"/>
          <w:szCs w:val="24"/>
        </w:rPr>
        <w:t xml:space="preserve"> ŠK 2T</w:t>
      </w:r>
      <w:r w:rsidR="00FA6CCE" w:rsidRPr="00E64F0E">
        <w:rPr>
          <w:rFonts w:ascii="Times New Roman" w:hAnsi="Times New Roman"/>
          <w:sz w:val="24"/>
          <w:szCs w:val="24"/>
        </w:rPr>
        <w:t>-</w:t>
      </w:r>
      <w:r w:rsidR="00FA6CCE">
        <w:rPr>
          <w:rFonts w:ascii="Times New Roman" w:hAnsi="Times New Roman"/>
          <w:sz w:val="24"/>
          <w:szCs w:val="24"/>
        </w:rPr>
        <w:t xml:space="preserve">13 </w:t>
      </w:r>
      <w:r w:rsidR="00FA6CCE" w:rsidRPr="00E64F0E">
        <w:rPr>
          <w:rFonts w:ascii="Times New Roman" w:hAnsi="Times New Roman"/>
          <w:sz w:val="24"/>
          <w:szCs w:val="24"/>
        </w:rPr>
        <w:t xml:space="preserve"> </w:t>
      </w:r>
      <w:r w:rsidR="00FA6CCE">
        <w:rPr>
          <w:rFonts w:ascii="Times New Roman" w:hAnsi="Times New Roman"/>
          <w:sz w:val="24"/>
          <w:szCs w:val="24"/>
        </w:rPr>
        <w:t>Elektrėnų g</w:t>
      </w:r>
      <w:r w:rsidR="00FA6CCE" w:rsidRPr="00E64F0E">
        <w:rPr>
          <w:rFonts w:ascii="Times New Roman" w:hAnsi="Times New Roman"/>
          <w:sz w:val="24"/>
          <w:szCs w:val="24"/>
        </w:rPr>
        <w:t>., Kaunas</w:t>
      </w:r>
      <w:r w:rsidR="00172227">
        <w:rPr>
          <w:rFonts w:ascii="Times New Roman" w:hAnsi="Times New Roman"/>
          <w:sz w:val="24"/>
          <w:szCs w:val="24"/>
        </w:rPr>
        <w:t>, pakeičiant esamus šilumos tiekimo tinklo įrenginius naujais ir</w:t>
      </w:r>
      <w:r w:rsidR="00FA6CCE" w:rsidRPr="00E64F0E">
        <w:rPr>
          <w:rFonts w:ascii="Times New Roman" w:hAnsi="Times New Roman"/>
          <w:sz w:val="24"/>
          <w:szCs w:val="24"/>
        </w:rPr>
        <w:t xml:space="preserve"> numatyti</w:t>
      </w:r>
      <w:r w:rsidR="00172227">
        <w:rPr>
          <w:rFonts w:ascii="Times New Roman" w:hAnsi="Times New Roman"/>
          <w:sz w:val="24"/>
          <w:szCs w:val="24"/>
        </w:rPr>
        <w:t>, bet neapsiriboti</w:t>
      </w:r>
      <w:r w:rsidR="00FA6CCE" w:rsidRPr="00E64F0E">
        <w:rPr>
          <w:rFonts w:ascii="Times New Roman" w:hAnsi="Times New Roman"/>
          <w:sz w:val="24"/>
          <w:szCs w:val="24"/>
        </w:rPr>
        <w:t>:</w:t>
      </w:r>
    </w:p>
    <w:p w14:paraId="2D19E05A" w14:textId="06ED8764" w:rsidR="00FA6CCE" w:rsidRPr="00E64F0E" w:rsidRDefault="00FA6CCE" w:rsidP="00FA6CCE">
      <w:pPr>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sz w:val="24"/>
          <w:szCs w:val="24"/>
          <w:lang w:eastAsia="lt-LT"/>
        </w:rPr>
        <w:t>26</w:t>
      </w:r>
      <w:r w:rsidRPr="00E64F0E">
        <w:rPr>
          <w:rFonts w:ascii="Times New Roman" w:eastAsia="Times New Roman" w:hAnsi="Times New Roman"/>
          <w:sz w:val="24"/>
          <w:szCs w:val="24"/>
          <w:lang w:eastAsia="lt-LT"/>
        </w:rPr>
        <w:t xml:space="preserve">.1. </w:t>
      </w:r>
      <w:r>
        <w:rPr>
          <w:rFonts w:ascii="Times New Roman" w:eastAsia="Times New Roman" w:hAnsi="Times New Roman"/>
          <w:color w:val="000000" w:themeColor="text1"/>
          <w:sz w:val="24"/>
          <w:szCs w:val="24"/>
          <w:lang w:eastAsia="lt-LT"/>
        </w:rPr>
        <w:t>Projektavimo riba</w:t>
      </w:r>
      <w:r w:rsidRPr="00E64F0E">
        <w:rPr>
          <w:rFonts w:ascii="Times New Roman" w:eastAsia="Times New Roman" w:hAnsi="Times New Roman"/>
          <w:color w:val="000000" w:themeColor="text1"/>
          <w:sz w:val="24"/>
          <w:szCs w:val="24"/>
          <w:lang w:eastAsia="lt-LT"/>
        </w:rPr>
        <w:t xml:space="preserve"> </w:t>
      </w:r>
      <w:r>
        <w:rPr>
          <w:rFonts w:ascii="Times New Roman" w:eastAsia="Times New Roman" w:hAnsi="Times New Roman"/>
          <w:color w:val="000000" w:themeColor="text1"/>
          <w:sz w:val="24"/>
          <w:szCs w:val="24"/>
          <w:lang w:eastAsia="lt-LT"/>
        </w:rPr>
        <w:t xml:space="preserve">ŠK 2T-9 vidinė siena nuo </w:t>
      </w:r>
      <w:r w:rsidR="008D4C2C">
        <w:rPr>
          <w:rFonts w:ascii="Times New Roman" w:eastAsia="Times New Roman" w:hAnsi="Times New Roman"/>
          <w:color w:val="000000" w:themeColor="text1"/>
          <w:sz w:val="24"/>
          <w:szCs w:val="24"/>
          <w:lang w:eastAsia="lt-LT"/>
        </w:rPr>
        <w:t>sklendžių S-3, S-4</w:t>
      </w:r>
      <w:r>
        <w:rPr>
          <w:rFonts w:ascii="Times New Roman" w:eastAsia="Times New Roman" w:hAnsi="Times New Roman"/>
          <w:color w:val="000000" w:themeColor="text1"/>
          <w:sz w:val="24"/>
          <w:szCs w:val="24"/>
          <w:lang w:eastAsia="lt-LT"/>
        </w:rPr>
        <w:t xml:space="preserve"> ir ŠK 2T-13 vidinė siena nuo ŠK 2T-1</w:t>
      </w:r>
      <w:r w:rsidR="00BA1335">
        <w:rPr>
          <w:rFonts w:ascii="Times New Roman" w:eastAsia="Times New Roman" w:hAnsi="Times New Roman"/>
          <w:color w:val="000000" w:themeColor="text1"/>
          <w:sz w:val="24"/>
          <w:szCs w:val="24"/>
          <w:lang w:eastAsia="lt-LT"/>
        </w:rPr>
        <w:t>3-1</w:t>
      </w:r>
      <w:r>
        <w:rPr>
          <w:rFonts w:ascii="Times New Roman" w:eastAsia="Times New Roman" w:hAnsi="Times New Roman"/>
          <w:color w:val="000000" w:themeColor="text1"/>
          <w:sz w:val="24"/>
          <w:szCs w:val="24"/>
          <w:lang w:eastAsia="lt-LT"/>
        </w:rPr>
        <w:t xml:space="preserve"> pusės.</w:t>
      </w:r>
    </w:p>
    <w:p w14:paraId="54C09F02" w14:textId="638C72A8" w:rsidR="00FA6CCE" w:rsidRPr="00E64F0E" w:rsidRDefault="00FA6CCE" w:rsidP="00FA6CCE">
      <w:pPr>
        <w:spacing w:after="0" w:line="240" w:lineRule="auto"/>
        <w:ind w:firstLine="567"/>
        <w:jc w:val="both"/>
        <w:rPr>
          <w:rFonts w:ascii="Times New Roman" w:hAnsi="Times New Roman"/>
          <w:bCs/>
          <w:noProof/>
          <w:sz w:val="24"/>
          <w:szCs w:val="24"/>
          <w:lang w:eastAsia="lt-LT"/>
        </w:rPr>
      </w:pPr>
      <w:r>
        <w:rPr>
          <w:rFonts w:ascii="Times New Roman" w:hAnsi="Times New Roman"/>
          <w:sz w:val="24"/>
          <w:szCs w:val="24"/>
        </w:rPr>
        <w:t>26</w:t>
      </w:r>
      <w:r w:rsidRPr="00E64F0E">
        <w:rPr>
          <w:rFonts w:ascii="Times New Roman" w:hAnsi="Times New Roman"/>
          <w:sz w:val="24"/>
          <w:szCs w:val="24"/>
        </w:rPr>
        <w:t>.2</w:t>
      </w:r>
      <w:r>
        <w:rPr>
          <w:rFonts w:ascii="Times New Roman" w:hAnsi="Times New Roman"/>
          <w:sz w:val="24"/>
          <w:szCs w:val="24"/>
        </w:rPr>
        <w:t>. Tarp ŠK 2T-9 ir ŠK 2T-13</w:t>
      </w:r>
      <w:r w:rsidRPr="00E64F0E">
        <w:rPr>
          <w:rFonts w:ascii="Times New Roman" w:hAnsi="Times New Roman"/>
          <w:sz w:val="24"/>
          <w:szCs w:val="24"/>
        </w:rPr>
        <w:t xml:space="preserve"> nepraeinamame kanale numatyti iš</w:t>
      </w:r>
      <w:r>
        <w:rPr>
          <w:rFonts w:ascii="Times New Roman" w:hAnsi="Times New Roman"/>
          <w:sz w:val="24"/>
          <w:szCs w:val="24"/>
        </w:rPr>
        <w:t xml:space="preserve">ardyti g/b nejudamas atramas </w:t>
      </w:r>
      <w:r w:rsidR="00C712A1">
        <w:rPr>
          <w:rFonts w:ascii="Times New Roman" w:hAnsi="Times New Roman"/>
          <w:sz w:val="24"/>
          <w:szCs w:val="24"/>
        </w:rPr>
        <w:t>ne mažiau</w:t>
      </w:r>
      <w:r>
        <w:rPr>
          <w:rFonts w:ascii="Times New Roman" w:hAnsi="Times New Roman"/>
          <w:sz w:val="24"/>
          <w:szCs w:val="24"/>
        </w:rPr>
        <w:t xml:space="preserve"> 6</w:t>
      </w:r>
      <w:r w:rsidRPr="00E64F0E">
        <w:rPr>
          <w:rFonts w:ascii="Times New Roman" w:hAnsi="Times New Roman"/>
          <w:sz w:val="24"/>
          <w:szCs w:val="24"/>
        </w:rPr>
        <w:t xml:space="preserve"> vnt.</w:t>
      </w:r>
    </w:p>
    <w:p w14:paraId="7CA0E00C" w14:textId="2C084A91" w:rsidR="00FA6CCE" w:rsidRPr="00E64F0E" w:rsidRDefault="00FA6CCE" w:rsidP="00FA6CCE">
      <w:pPr>
        <w:spacing w:after="0" w:line="240" w:lineRule="auto"/>
        <w:ind w:firstLine="567"/>
        <w:jc w:val="both"/>
        <w:rPr>
          <w:rFonts w:ascii="Times New Roman" w:eastAsia="Times New Roman" w:hAnsi="Times New Roman"/>
          <w:sz w:val="24"/>
          <w:szCs w:val="24"/>
          <w:lang w:eastAsia="lt-LT"/>
        </w:rPr>
      </w:pPr>
      <w:r>
        <w:rPr>
          <w:rFonts w:ascii="Times New Roman" w:hAnsi="Times New Roman"/>
          <w:bCs/>
          <w:noProof/>
          <w:color w:val="000000"/>
          <w:sz w:val="24"/>
          <w:szCs w:val="24"/>
          <w:lang w:eastAsia="lt-LT"/>
        </w:rPr>
        <w:t>26</w:t>
      </w:r>
      <w:r w:rsidRPr="00E64F0E">
        <w:rPr>
          <w:rFonts w:ascii="Times New Roman" w:hAnsi="Times New Roman"/>
          <w:bCs/>
          <w:noProof/>
          <w:color w:val="000000"/>
          <w:sz w:val="24"/>
          <w:szCs w:val="24"/>
          <w:lang w:eastAsia="lt-LT"/>
        </w:rPr>
        <w:t xml:space="preserve">.3. </w:t>
      </w:r>
      <w:r>
        <w:rPr>
          <w:rFonts w:ascii="Times New Roman" w:eastAsia="Times New Roman" w:hAnsi="Times New Roman"/>
          <w:sz w:val="24"/>
          <w:szCs w:val="24"/>
          <w:lang w:eastAsia="lt-LT"/>
        </w:rPr>
        <w:t xml:space="preserve">ŠK 2T-9 pakeisti vamzdyną DN 400, </w:t>
      </w:r>
      <w:r w:rsidRPr="008661B5">
        <w:rPr>
          <w:rFonts w:ascii="Times New Roman" w:eastAsia="Times New Roman" w:hAnsi="Times New Roman"/>
          <w:sz w:val="24"/>
          <w:szCs w:val="24"/>
          <w:lang w:eastAsia="lt-LT"/>
        </w:rPr>
        <w:t>pakeisti esamas sklendes S-</w:t>
      </w:r>
      <w:r>
        <w:rPr>
          <w:rFonts w:ascii="Times New Roman" w:eastAsia="Times New Roman" w:hAnsi="Times New Roman"/>
          <w:sz w:val="24"/>
          <w:szCs w:val="24"/>
          <w:lang w:eastAsia="lt-LT"/>
        </w:rPr>
        <w:t>3</w:t>
      </w:r>
      <w:r w:rsidRPr="008661B5">
        <w:rPr>
          <w:rFonts w:ascii="Times New Roman" w:eastAsia="Times New Roman" w:hAnsi="Times New Roman"/>
          <w:sz w:val="24"/>
          <w:szCs w:val="24"/>
          <w:lang w:eastAsia="lt-LT"/>
        </w:rPr>
        <w:t>, S-</w:t>
      </w:r>
      <w:r>
        <w:rPr>
          <w:rFonts w:ascii="Times New Roman" w:eastAsia="Times New Roman" w:hAnsi="Times New Roman"/>
          <w:sz w:val="24"/>
          <w:szCs w:val="24"/>
          <w:lang w:eastAsia="lt-LT"/>
        </w:rPr>
        <w:t>4</w:t>
      </w:r>
      <w:r w:rsidRPr="008661B5">
        <w:rPr>
          <w:rFonts w:ascii="Times New Roman" w:eastAsia="Times New Roman" w:hAnsi="Times New Roman"/>
          <w:sz w:val="24"/>
          <w:szCs w:val="24"/>
          <w:lang w:eastAsia="lt-LT"/>
        </w:rPr>
        <w:t xml:space="preserve"> DN 400, </w:t>
      </w:r>
      <w:r>
        <w:rPr>
          <w:rFonts w:ascii="Times New Roman" w:eastAsia="Times New Roman" w:hAnsi="Times New Roman"/>
          <w:sz w:val="24"/>
          <w:szCs w:val="24"/>
          <w:lang w:eastAsia="lt-LT"/>
        </w:rPr>
        <w:t>sumontuoti apėjimus su sklendėmis DN 50 – 2 vnt</w:t>
      </w:r>
      <w:r w:rsidR="00234553">
        <w:rPr>
          <w:rFonts w:ascii="Times New Roman" w:eastAsia="Times New Roman" w:hAnsi="Times New Roman"/>
          <w:sz w:val="24"/>
          <w:szCs w:val="24"/>
          <w:lang w:eastAsia="lt-LT"/>
        </w:rPr>
        <w:t>.</w:t>
      </w:r>
      <w:r>
        <w:rPr>
          <w:rFonts w:ascii="Times New Roman" w:eastAsia="Times New Roman" w:hAnsi="Times New Roman"/>
          <w:sz w:val="24"/>
          <w:szCs w:val="24"/>
          <w:lang w:eastAsia="lt-LT"/>
        </w:rPr>
        <w:t xml:space="preserve">, </w:t>
      </w:r>
      <w:r w:rsidR="00C712A1">
        <w:rPr>
          <w:rFonts w:ascii="Times New Roman" w:eastAsia="Times New Roman" w:hAnsi="Times New Roman"/>
          <w:sz w:val="24"/>
          <w:szCs w:val="24"/>
          <w:lang w:eastAsia="lt-LT"/>
        </w:rPr>
        <w:t xml:space="preserve">pakeisti DN 400 aptarnavimo aikštelę, </w:t>
      </w:r>
      <w:r>
        <w:rPr>
          <w:rFonts w:ascii="Times New Roman" w:eastAsia="Times New Roman" w:hAnsi="Times New Roman"/>
          <w:sz w:val="24"/>
          <w:szCs w:val="24"/>
          <w:lang w:eastAsia="lt-LT"/>
        </w:rPr>
        <w:t xml:space="preserve">pakeisti nuorinimo sklendes N-1, N-2 DN 50, pakeisti </w:t>
      </w:r>
      <w:r w:rsidRPr="00E64F0E">
        <w:rPr>
          <w:rFonts w:ascii="Times New Roman" w:eastAsia="Times New Roman" w:hAnsi="Times New Roman"/>
          <w:sz w:val="24"/>
          <w:szCs w:val="24"/>
          <w:lang w:eastAsia="lt-LT"/>
        </w:rPr>
        <w:t>m</w:t>
      </w:r>
      <w:r>
        <w:rPr>
          <w:rFonts w:ascii="Times New Roman" w:eastAsia="Times New Roman" w:hAnsi="Times New Roman"/>
          <w:sz w:val="24"/>
          <w:szCs w:val="24"/>
          <w:lang w:eastAsia="lt-LT"/>
        </w:rPr>
        <w:t>a</w:t>
      </w:r>
      <w:r w:rsidRPr="00E64F0E">
        <w:rPr>
          <w:rFonts w:ascii="Times New Roman" w:eastAsia="Times New Roman" w:hAnsi="Times New Roman"/>
          <w:sz w:val="24"/>
          <w:szCs w:val="24"/>
          <w:lang w:eastAsia="lt-LT"/>
        </w:rPr>
        <w:t>nometrinius atvamzdžius su adatiniais ventiliais DN</w:t>
      </w:r>
      <w:r>
        <w:rPr>
          <w:rFonts w:ascii="Times New Roman" w:eastAsia="Times New Roman" w:hAnsi="Times New Roman"/>
          <w:sz w:val="24"/>
          <w:szCs w:val="24"/>
          <w:lang w:eastAsia="lt-LT"/>
        </w:rPr>
        <w:t xml:space="preserve"> </w:t>
      </w:r>
      <w:r w:rsidRPr="00E64F0E">
        <w:rPr>
          <w:rFonts w:ascii="Times New Roman" w:eastAsia="Times New Roman" w:hAnsi="Times New Roman"/>
          <w:sz w:val="24"/>
          <w:szCs w:val="24"/>
          <w:lang w:eastAsia="lt-LT"/>
        </w:rPr>
        <w:t>15 ir m</w:t>
      </w:r>
      <w:r>
        <w:rPr>
          <w:rFonts w:ascii="Times New Roman" w:eastAsia="Times New Roman" w:hAnsi="Times New Roman"/>
          <w:sz w:val="24"/>
          <w:szCs w:val="24"/>
          <w:lang w:eastAsia="lt-LT"/>
        </w:rPr>
        <w:t>anometrus – 2</w:t>
      </w:r>
      <w:r w:rsidRPr="00E64F0E">
        <w:rPr>
          <w:rFonts w:ascii="Times New Roman" w:eastAsia="Times New Roman" w:hAnsi="Times New Roman"/>
          <w:sz w:val="24"/>
          <w:szCs w:val="24"/>
          <w:lang w:eastAsia="lt-LT"/>
        </w:rPr>
        <w:t xml:space="preserve"> kompl.</w:t>
      </w:r>
      <w:r>
        <w:rPr>
          <w:rFonts w:ascii="Times New Roman" w:eastAsia="Times New Roman" w:hAnsi="Times New Roman"/>
          <w:sz w:val="24"/>
          <w:szCs w:val="24"/>
          <w:lang w:eastAsia="lt-LT"/>
        </w:rPr>
        <w:t xml:space="preserve"> </w:t>
      </w:r>
    </w:p>
    <w:p w14:paraId="42C021C6" w14:textId="6D951B9E" w:rsidR="00FA6CCE" w:rsidRPr="00E64F0E" w:rsidRDefault="00FA6CCE" w:rsidP="00FA6CCE">
      <w:pPr>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Pr="00E64F0E">
        <w:rPr>
          <w:rFonts w:ascii="Times New Roman" w:eastAsia="Times New Roman" w:hAnsi="Times New Roman"/>
          <w:sz w:val="24"/>
          <w:szCs w:val="24"/>
          <w:lang w:eastAsia="lt-LT"/>
        </w:rPr>
        <w:t xml:space="preserve">.4. </w:t>
      </w:r>
      <w:r>
        <w:rPr>
          <w:rFonts w:ascii="Times New Roman" w:hAnsi="Times New Roman"/>
          <w:bCs/>
          <w:noProof/>
          <w:color w:val="000000"/>
          <w:sz w:val="24"/>
          <w:szCs w:val="24"/>
          <w:lang w:eastAsia="lt-LT"/>
        </w:rPr>
        <w:t>ŠK 2T-10</w:t>
      </w:r>
      <w:r>
        <w:rPr>
          <w:rFonts w:ascii="Times New Roman" w:eastAsia="Times New Roman" w:hAnsi="Times New Roman"/>
          <w:sz w:val="24"/>
          <w:szCs w:val="24"/>
          <w:lang w:eastAsia="lt-LT"/>
        </w:rPr>
        <w:t xml:space="preserve"> pakeisti vamzdyną DN 400, pakeisti </w:t>
      </w:r>
      <w:r w:rsidRPr="008661B5">
        <w:rPr>
          <w:rFonts w:ascii="Times New Roman" w:eastAsia="Times New Roman" w:hAnsi="Times New Roman"/>
          <w:sz w:val="24"/>
          <w:szCs w:val="24"/>
          <w:lang w:eastAsia="lt-LT"/>
        </w:rPr>
        <w:t>drenažo sklendes D-1, D-2 DN 80 su atvamzdžiais, įrengiant flanšines akles – 2 vnt</w:t>
      </w:r>
      <w:r>
        <w:rPr>
          <w:rFonts w:ascii="Times New Roman" w:eastAsia="Times New Roman" w:hAnsi="Times New Roman"/>
          <w:sz w:val="24"/>
          <w:szCs w:val="24"/>
          <w:lang w:eastAsia="lt-LT"/>
        </w:rPr>
        <w:t xml:space="preserve">., </w:t>
      </w:r>
      <w:r w:rsidRPr="00E64F0E">
        <w:rPr>
          <w:rFonts w:ascii="Times New Roman" w:eastAsia="Times New Roman" w:hAnsi="Times New Roman"/>
          <w:sz w:val="24"/>
          <w:szCs w:val="24"/>
          <w:lang w:eastAsia="lt-LT"/>
        </w:rPr>
        <w:t>pakeisti prieduobės apsaugi</w:t>
      </w:r>
      <w:r>
        <w:rPr>
          <w:rFonts w:ascii="Times New Roman" w:eastAsia="Times New Roman" w:hAnsi="Times New Roman"/>
          <w:sz w:val="24"/>
          <w:szCs w:val="24"/>
          <w:lang w:eastAsia="lt-LT"/>
        </w:rPr>
        <w:t>nes groteles, įlipimo liukus – 4 vnt., įlipimo kopėtėles – 4</w:t>
      </w:r>
      <w:r w:rsidRPr="00E64F0E">
        <w:rPr>
          <w:rFonts w:ascii="Times New Roman" w:eastAsia="Times New Roman" w:hAnsi="Times New Roman"/>
          <w:sz w:val="24"/>
          <w:szCs w:val="24"/>
          <w:lang w:eastAsia="lt-LT"/>
        </w:rPr>
        <w:t xml:space="preserve"> vnt.</w:t>
      </w:r>
    </w:p>
    <w:p w14:paraId="5FDC74AE" w14:textId="7931E96E" w:rsidR="00FA6CCE" w:rsidRPr="00E64F0E" w:rsidRDefault="00FA6CCE" w:rsidP="00FA6CCE">
      <w:pPr>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Pr="00E64F0E">
        <w:rPr>
          <w:rFonts w:ascii="Times New Roman" w:eastAsia="Times New Roman" w:hAnsi="Times New Roman"/>
          <w:sz w:val="24"/>
          <w:szCs w:val="24"/>
          <w:lang w:eastAsia="lt-LT"/>
        </w:rPr>
        <w:t xml:space="preserve">.5. </w:t>
      </w:r>
      <w:r>
        <w:rPr>
          <w:rFonts w:ascii="Times New Roman" w:eastAsia="Times New Roman" w:hAnsi="Times New Roman"/>
          <w:sz w:val="24"/>
          <w:szCs w:val="24"/>
          <w:lang w:eastAsia="lt-LT"/>
        </w:rPr>
        <w:t xml:space="preserve">ŠK 2T-10A pakeisti vamzdyną DN 400, pakeisti </w:t>
      </w:r>
      <w:r w:rsidRPr="00746AB8">
        <w:rPr>
          <w:rFonts w:ascii="Times New Roman" w:eastAsia="Times New Roman" w:hAnsi="Times New Roman"/>
          <w:sz w:val="24"/>
          <w:szCs w:val="24"/>
          <w:lang w:eastAsia="lt-LT"/>
        </w:rPr>
        <w:t xml:space="preserve">įlipimo </w:t>
      </w:r>
      <w:r>
        <w:rPr>
          <w:rFonts w:ascii="Times New Roman" w:eastAsia="Times New Roman" w:hAnsi="Times New Roman"/>
          <w:sz w:val="24"/>
          <w:szCs w:val="24"/>
          <w:lang w:eastAsia="lt-LT"/>
        </w:rPr>
        <w:t xml:space="preserve">liukus – 4 </w:t>
      </w:r>
      <w:r w:rsidRPr="00E64F0E">
        <w:rPr>
          <w:rFonts w:ascii="Times New Roman" w:eastAsia="Times New Roman" w:hAnsi="Times New Roman"/>
          <w:sz w:val="24"/>
          <w:szCs w:val="24"/>
          <w:lang w:eastAsia="lt-LT"/>
        </w:rPr>
        <w:t>vnt., pakeisti prieduobės apsaugines groteles, įlipimo kopė</w:t>
      </w:r>
      <w:r>
        <w:rPr>
          <w:rFonts w:ascii="Times New Roman" w:eastAsia="Times New Roman" w:hAnsi="Times New Roman"/>
          <w:sz w:val="24"/>
          <w:szCs w:val="24"/>
          <w:lang w:eastAsia="lt-LT"/>
        </w:rPr>
        <w:t xml:space="preserve">tėles – 4 vnt. </w:t>
      </w:r>
    </w:p>
    <w:p w14:paraId="2775298E" w14:textId="676F61EC" w:rsidR="00FA6CCE" w:rsidRDefault="00FA6CCE" w:rsidP="00FA6CCE">
      <w:pPr>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26.6</w:t>
      </w:r>
      <w:r w:rsidRPr="00E64F0E">
        <w:rPr>
          <w:rFonts w:ascii="Times New Roman" w:eastAsia="Times New Roman" w:hAnsi="Times New Roman"/>
          <w:sz w:val="24"/>
          <w:szCs w:val="24"/>
          <w:lang w:eastAsia="lt-LT"/>
        </w:rPr>
        <w:t xml:space="preserve">. </w:t>
      </w:r>
      <w:r>
        <w:rPr>
          <w:rFonts w:ascii="Times New Roman" w:hAnsi="Times New Roman"/>
          <w:bCs/>
          <w:noProof/>
          <w:color w:val="000000"/>
          <w:sz w:val="24"/>
          <w:szCs w:val="24"/>
          <w:lang w:eastAsia="lt-LT"/>
        </w:rPr>
        <w:t>ŠK 2T-11</w:t>
      </w:r>
      <w:r>
        <w:rPr>
          <w:rFonts w:ascii="Times New Roman" w:eastAsia="Times New Roman" w:hAnsi="Times New Roman"/>
          <w:sz w:val="24"/>
          <w:szCs w:val="24"/>
          <w:lang w:eastAsia="lt-LT"/>
        </w:rPr>
        <w:t xml:space="preserve"> pakeisti vamzdyną DN 4</w:t>
      </w:r>
      <w:r w:rsidRPr="00E64F0E">
        <w:rPr>
          <w:rFonts w:ascii="Times New Roman" w:eastAsia="Times New Roman" w:hAnsi="Times New Roman"/>
          <w:sz w:val="24"/>
          <w:szCs w:val="24"/>
          <w:lang w:eastAsia="lt-LT"/>
        </w:rPr>
        <w:t>00,</w:t>
      </w:r>
      <w:r>
        <w:rPr>
          <w:rFonts w:ascii="Times New Roman" w:eastAsia="Times New Roman" w:hAnsi="Times New Roman"/>
          <w:sz w:val="24"/>
          <w:szCs w:val="24"/>
          <w:lang w:eastAsia="lt-LT"/>
        </w:rPr>
        <w:t xml:space="preserve"> </w:t>
      </w:r>
      <w:r w:rsidRPr="008661B5">
        <w:rPr>
          <w:rFonts w:ascii="Times New Roman" w:eastAsia="Times New Roman" w:hAnsi="Times New Roman"/>
          <w:sz w:val="24"/>
          <w:szCs w:val="24"/>
          <w:lang w:eastAsia="lt-LT"/>
        </w:rPr>
        <w:t xml:space="preserve">pakeisti </w:t>
      </w:r>
      <w:r>
        <w:rPr>
          <w:rFonts w:ascii="Times New Roman" w:eastAsia="Times New Roman" w:hAnsi="Times New Roman"/>
          <w:sz w:val="24"/>
          <w:szCs w:val="24"/>
          <w:lang w:eastAsia="lt-LT"/>
        </w:rPr>
        <w:t>silfoninius kompensatorius</w:t>
      </w:r>
      <w:r w:rsidRPr="008661B5">
        <w:rPr>
          <w:rFonts w:ascii="Times New Roman" w:eastAsia="Times New Roman" w:hAnsi="Times New Roman"/>
          <w:sz w:val="24"/>
          <w:szCs w:val="24"/>
          <w:lang w:eastAsia="lt-LT"/>
        </w:rPr>
        <w:t xml:space="preserve"> </w:t>
      </w:r>
      <w:r>
        <w:rPr>
          <w:rFonts w:ascii="Times New Roman" w:eastAsia="Times New Roman" w:hAnsi="Times New Roman"/>
          <w:sz w:val="24"/>
          <w:szCs w:val="24"/>
          <w:lang w:eastAsia="lt-LT"/>
        </w:rPr>
        <w:t>K</w:t>
      </w:r>
      <w:r w:rsidRPr="008661B5">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K</w:t>
      </w:r>
      <w:r w:rsidRPr="008661B5">
        <w:rPr>
          <w:rFonts w:ascii="Times New Roman" w:eastAsia="Times New Roman" w:hAnsi="Times New Roman"/>
          <w:sz w:val="24"/>
          <w:szCs w:val="24"/>
          <w:lang w:eastAsia="lt-LT"/>
        </w:rPr>
        <w:t>-2</w:t>
      </w:r>
      <w:r>
        <w:rPr>
          <w:rFonts w:ascii="Times New Roman" w:eastAsia="Times New Roman" w:hAnsi="Times New Roman"/>
          <w:sz w:val="24"/>
          <w:szCs w:val="24"/>
          <w:lang w:eastAsia="lt-LT"/>
        </w:rPr>
        <w:t>, K-3, K-4</w:t>
      </w:r>
      <w:r w:rsidRPr="008661B5">
        <w:rPr>
          <w:rFonts w:ascii="Times New Roman" w:eastAsia="Times New Roman" w:hAnsi="Times New Roman"/>
          <w:sz w:val="24"/>
          <w:szCs w:val="24"/>
          <w:lang w:eastAsia="lt-LT"/>
        </w:rPr>
        <w:t xml:space="preserve"> DN 400,</w:t>
      </w:r>
      <w:r>
        <w:rPr>
          <w:rFonts w:ascii="Times New Roman" w:eastAsia="Times New Roman" w:hAnsi="Times New Roman"/>
          <w:sz w:val="24"/>
          <w:szCs w:val="24"/>
          <w:lang w:eastAsia="lt-LT"/>
        </w:rPr>
        <w:t xml:space="preserve"> nejudamą atramą,</w:t>
      </w:r>
      <w:r w:rsidRPr="008661B5">
        <w:rPr>
          <w:rFonts w:ascii="Times New Roman" w:eastAsia="Times New Roman" w:hAnsi="Times New Roman"/>
          <w:sz w:val="24"/>
          <w:szCs w:val="24"/>
          <w:lang w:eastAsia="lt-LT"/>
        </w:rPr>
        <w:t xml:space="preserve"> </w:t>
      </w:r>
      <w:r>
        <w:rPr>
          <w:rFonts w:ascii="Times New Roman" w:eastAsia="Times New Roman" w:hAnsi="Times New Roman"/>
          <w:sz w:val="24"/>
          <w:szCs w:val="24"/>
          <w:lang w:eastAsia="lt-LT"/>
        </w:rPr>
        <w:t xml:space="preserve">pakeisti </w:t>
      </w:r>
      <w:r w:rsidRPr="00E64F0E">
        <w:rPr>
          <w:rFonts w:ascii="Times New Roman" w:eastAsia="Times New Roman" w:hAnsi="Times New Roman"/>
          <w:sz w:val="24"/>
          <w:szCs w:val="24"/>
          <w:lang w:eastAsia="lt-LT"/>
        </w:rPr>
        <w:t>įlipimo liukus – 4</w:t>
      </w:r>
      <w:r>
        <w:rPr>
          <w:rFonts w:ascii="Times New Roman" w:eastAsia="Times New Roman" w:hAnsi="Times New Roman"/>
          <w:sz w:val="24"/>
          <w:szCs w:val="24"/>
          <w:lang w:eastAsia="lt-LT"/>
        </w:rPr>
        <w:t xml:space="preserve"> </w:t>
      </w:r>
      <w:r w:rsidRPr="00E64F0E">
        <w:rPr>
          <w:rFonts w:ascii="Times New Roman" w:eastAsia="Times New Roman" w:hAnsi="Times New Roman"/>
          <w:sz w:val="24"/>
          <w:szCs w:val="24"/>
          <w:lang w:eastAsia="lt-LT"/>
        </w:rPr>
        <w:t>vnt., prieduobės apsaugines groteles, įlipimo kopėtėles – 4 vnt.</w:t>
      </w:r>
    </w:p>
    <w:p w14:paraId="54C7E71B" w14:textId="6ADB456D" w:rsidR="00FA6CCE" w:rsidRDefault="00FA6CCE" w:rsidP="00FA6CCE">
      <w:pPr>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26.7. ŠK 2T-12 pakeisti vamzdyną DN 400, </w:t>
      </w:r>
      <w:r w:rsidRPr="008661B5">
        <w:rPr>
          <w:rFonts w:ascii="Times New Roman" w:eastAsia="Times New Roman" w:hAnsi="Times New Roman"/>
          <w:sz w:val="24"/>
          <w:szCs w:val="24"/>
          <w:lang w:eastAsia="lt-LT"/>
        </w:rPr>
        <w:t xml:space="preserve">pakeisti </w:t>
      </w:r>
      <w:r>
        <w:rPr>
          <w:rFonts w:ascii="Times New Roman" w:eastAsia="Times New Roman" w:hAnsi="Times New Roman"/>
          <w:sz w:val="24"/>
          <w:szCs w:val="24"/>
          <w:lang w:eastAsia="lt-LT"/>
        </w:rPr>
        <w:t>silfoninius kompensatorius</w:t>
      </w:r>
      <w:r w:rsidRPr="008661B5">
        <w:rPr>
          <w:rFonts w:ascii="Times New Roman" w:eastAsia="Times New Roman" w:hAnsi="Times New Roman"/>
          <w:sz w:val="24"/>
          <w:szCs w:val="24"/>
          <w:lang w:eastAsia="lt-LT"/>
        </w:rPr>
        <w:t xml:space="preserve"> </w:t>
      </w:r>
      <w:r>
        <w:rPr>
          <w:rFonts w:ascii="Times New Roman" w:eastAsia="Times New Roman" w:hAnsi="Times New Roman"/>
          <w:sz w:val="24"/>
          <w:szCs w:val="24"/>
          <w:lang w:eastAsia="lt-LT"/>
        </w:rPr>
        <w:t>K</w:t>
      </w:r>
      <w:r w:rsidRPr="008661B5">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K</w:t>
      </w:r>
      <w:r w:rsidRPr="008661B5">
        <w:rPr>
          <w:rFonts w:ascii="Times New Roman" w:eastAsia="Times New Roman" w:hAnsi="Times New Roman"/>
          <w:sz w:val="24"/>
          <w:szCs w:val="24"/>
          <w:lang w:eastAsia="lt-LT"/>
        </w:rPr>
        <w:t>-2</w:t>
      </w:r>
      <w:r>
        <w:rPr>
          <w:rFonts w:ascii="Times New Roman" w:eastAsia="Times New Roman" w:hAnsi="Times New Roman"/>
          <w:sz w:val="24"/>
          <w:szCs w:val="24"/>
          <w:lang w:eastAsia="lt-LT"/>
        </w:rPr>
        <w:t xml:space="preserve"> DN 400, demontuoti esamą sklendę</w:t>
      </w:r>
      <w:r w:rsidRPr="008661B5">
        <w:rPr>
          <w:rFonts w:ascii="Times New Roman" w:eastAsia="Times New Roman" w:hAnsi="Times New Roman"/>
          <w:sz w:val="24"/>
          <w:szCs w:val="24"/>
          <w:lang w:eastAsia="lt-LT"/>
        </w:rPr>
        <w:t xml:space="preserve"> </w:t>
      </w:r>
      <w:r w:rsidRPr="00D71D65">
        <w:rPr>
          <w:rFonts w:ascii="Times New Roman" w:eastAsia="Times New Roman" w:hAnsi="Times New Roman"/>
          <w:sz w:val="24"/>
          <w:szCs w:val="24"/>
          <w:lang w:eastAsia="lt-LT"/>
        </w:rPr>
        <w:t>S-1, DN 400</w:t>
      </w:r>
      <w:r>
        <w:rPr>
          <w:rFonts w:ascii="Times New Roman" w:eastAsia="Times New Roman" w:hAnsi="Times New Roman"/>
          <w:sz w:val="24"/>
          <w:szCs w:val="24"/>
          <w:lang w:eastAsia="lt-LT"/>
        </w:rPr>
        <w:t>, pakeisti</w:t>
      </w:r>
      <w:r w:rsidRPr="00E64F0E">
        <w:rPr>
          <w:rFonts w:ascii="Times New Roman" w:eastAsia="Times New Roman" w:hAnsi="Times New Roman"/>
          <w:sz w:val="24"/>
          <w:szCs w:val="24"/>
          <w:lang w:eastAsia="lt-LT"/>
        </w:rPr>
        <w:t xml:space="preserve"> įlipimo liukus – 2</w:t>
      </w:r>
      <w:r>
        <w:rPr>
          <w:rFonts w:ascii="Times New Roman" w:eastAsia="Times New Roman" w:hAnsi="Times New Roman"/>
          <w:sz w:val="24"/>
          <w:szCs w:val="24"/>
          <w:lang w:eastAsia="lt-LT"/>
        </w:rPr>
        <w:t xml:space="preserve"> </w:t>
      </w:r>
      <w:r w:rsidRPr="00E64F0E">
        <w:rPr>
          <w:rFonts w:ascii="Times New Roman" w:eastAsia="Times New Roman" w:hAnsi="Times New Roman"/>
          <w:sz w:val="24"/>
          <w:szCs w:val="24"/>
          <w:lang w:eastAsia="lt-LT"/>
        </w:rPr>
        <w:t>vnt., pakeisti prieduobės apsaugines</w:t>
      </w:r>
      <w:r>
        <w:rPr>
          <w:rFonts w:ascii="Times New Roman" w:eastAsia="Times New Roman" w:hAnsi="Times New Roman"/>
          <w:sz w:val="24"/>
          <w:szCs w:val="24"/>
          <w:lang w:eastAsia="lt-LT"/>
        </w:rPr>
        <w:t xml:space="preserve"> groteles, įlipimo kopėtėles – 2 vnt.</w:t>
      </w:r>
    </w:p>
    <w:p w14:paraId="13F9CB55" w14:textId="75A44FEF" w:rsidR="00FA6CCE" w:rsidRPr="006D71A0" w:rsidRDefault="00FA6CCE" w:rsidP="00FA6CCE">
      <w:pPr>
        <w:spacing w:after="0" w:line="240" w:lineRule="auto"/>
        <w:ind w:firstLine="567"/>
        <w:jc w:val="both"/>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t>26.8. ŠK 2T-12B pakeisti vamzdyną DN 400, esamas sklendes S-1, S-2 DN 40,  pakeisti įlipimo liukus – 2 vnt., pakeisti įlipimo kopėtėles – 2 vnt.</w:t>
      </w:r>
    </w:p>
    <w:p w14:paraId="70FA2B28" w14:textId="7B0DB7FF" w:rsidR="00FA6CCE" w:rsidRPr="00C3789E" w:rsidRDefault="00FA6CCE" w:rsidP="00FA6CCE">
      <w:pPr>
        <w:spacing w:after="0" w:line="240" w:lineRule="auto"/>
        <w:ind w:firstLine="567"/>
        <w:jc w:val="both"/>
        <w:rPr>
          <w:rFonts w:ascii="Times New Roman" w:hAnsi="Times New Roman"/>
          <w:sz w:val="24"/>
        </w:rPr>
      </w:pPr>
      <w:r w:rsidRPr="006D71A0">
        <w:rPr>
          <w:rFonts w:ascii="Times New Roman" w:eastAsia="Times New Roman" w:hAnsi="Times New Roman"/>
          <w:sz w:val="24"/>
          <w:szCs w:val="24"/>
          <w:lang w:eastAsia="lt-LT"/>
        </w:rPr>
        <w:t xml:space="preserve">26.9. </w:t>
      </w:r>
      <w:r w:rsidRPr="00C3789E">
        <w:rPr>
          <w:rFonts w:ascii="Times New Roman" w:hAnsi="Times New Roman"/>
          <w:sz w:val="24"/>
        </w:rPr>
        <w:t xml:space="preserve">ŠK 2T-12A pakeisti vamzdyną DN 400, pakeisti esamas sklendes S-1, S-2 DN 100, pakeisti drenažo sklendes D-1, D-2 DN 80 su atvamzdžiais, įrengiant flanšines akles – 2 vnt., </w:t>
      </w:r>
      <w:r w:rsidRPr="006D71A0">
        <w:rPr>
          <w:rFonts w:ascii="Times New Roman" w:eastAsia="Times New Roman" w:hAnsi="Times New Roman"/>
          <w:sz w:val="24"/>
          <w:szCs w:val="24"/>
          <w:lang w:eastAsia="lt-LT"/>
        </w:rPr>
        <w:t>pakeisti manometrinius atvamzdžius su adatiniais ventiliais DN 15 ir manometrus – 2 kompl., pakeisti</w:t>
      </w:r>
      <w:r w:rsidRPr="00C3789E">
        <w:rPr>
          <w:rFonts w:ascii="Times New Roman" w:hAnsi="Times New Roman"/>
          <w:sz w:val="24"/>
        </w:rPr>
        <w:t xml:space="preserve"> įlipimo liukus – 4 vnt., prieduobės apsaugines groteles, įlipimo kopėtėles – 4 vnt.</w:t>
      </w:r>
    </w:p>
    <w:p w14:paraId="0BEB8101" w14:textId="64C0AA2D" w:rsidR="009F5611" w:rsidRPr="006D71A0" w:rsidRDefault="009F5611" w:rsidP="00FA6CCE">
      <w:pPr>
        <w:spacing w:after="0" w:line="240" w:lineRule="auto"/>
        <w:ind w:firstLine="567"/>
        <w:jc w:val="both"/>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t>26.10. ŠK 2T-12A ir taško A šilumos tiekimo tinklas rekonstruotas (nekeičiamas).</w:t>
      </w:r>
    </w:p>
    <w:p w14:paraId="48568EF9" w14:textId="20F8B8A9" w:rsidR="00FA6CCE" w:rsidRPr="006D71A0" w:rsidRDefault="00FA6CCE" w:rsidP="00FA6CCE">
      <w:pPr>
        <w:pStyle w:val="Sraopastraipa"/>
        <w:tabs>
          <w:tab w:val="center" w:pos="-2268"/>
          <w:tab w:val="left" w:pos="0"/>
          <w:tab w:val="left" w:pos="709"/>
          <w:tab w:val="left" w:pos="1134"/>
        </w:tabs>
        <w:spacing w:after="0" w:line="240" w:lineRule="auto"/>
        <w:ind w:left="0" w:firstLine="567"/>
        <w:jc w:val="both"/>
        <w:rPr>
          <w:rFonts w:ascii="Times New Roman" w:hAnsi="Times New Roman"/>
          <w:bCs/>
          <w:noProof/>
          <w:sz w:val="24"/>
          <w:szCs w:val="24"/>
          <w:lang w:eastAsia="lt-LT"/>
        </w:rPr>
      </w:pPr>
      <w:r w:rsidRPr="006D71A0">
        <w:rPr>
          <w:rFonts w:ascii="Times New Roman" w:hAnsi="Times New Roman"/>
          <w:bCs/>
          <w:noProof/>
          <w:sz w:val="24"/>
          <w:szCs w:val="24"/>
          <w:lang w:eastAsia="lt-LT"/>
        </w:rPr>
        <w:t>26.1</w:t>
      </w:r>
      <w:r w:rsidR="00C802B7" w:rsidRPr="006D71A0">
        <w:rPr>
          <w:rFonts w:ascii="Times New Roman" w:hAnsi="Times New Roman"/>
          <w:bCs/>
          <w:noProof/>
          <w:sz w:val="24"/>
          <w:szCs w:val="24"/>
          <w:lang w:eastAsia="lt-LT"/>
        </w:rPr>
        <w:t>1</w:t>
      </w:r>
      <w:r w:rsidRPr="006D71A0">
        <w:rPr>
          <w:rFonts w:ascii="Times New Roman" w:hAnsi="Times New Roman"/>
          <w:bCs/>
          <w:noProof/>
          <w:sz w:val="24"/>
          <w:szCs w:val="24"/>
          <w:lang w:eastAsia="lt-LT"/>
        </w:rPr>
        <w:t xml:space="preserve">. </w:t>
      </w:r>
      <w:r w:rsidRPr="00C3789E">
        <w:rPr>
          <w:rFonts w:ascii="Times New Roman" w:hAnsi="Times New Roman"/>
          <w:sz w:val="24"/>
        </w:rPr>
        <w:t>ŠK 2T-13 pakeisti vamzdyną DN 400, pakeisti esamas sklendes S-1, S-2, S-3, S-4 DN 400, pakeisti esamas sklendes S-5, S-6 DN 150, sumontuoti apėjimus su sklendėmis DN 50 – 4 vnt., pakeisti drenažo sklendes D-1, D-2 DN 80, D-3, D-4 DN 40 su atvamzdžiais, įrengiant flanšines akles – 4 vnt., sumontuoti</w:t>
      </w:r>
      <w:r w:rsidRPr="006D71A0">
        <w:rPr>
          <w:rFonts w:ascii="Times New Roman" w:eastAsia="Times New Roman" w:hAnsi="Times New Roman"/>
          <w:sz w:val="24"/>
          <w:szCs w:val="24"/>
          <w:lang w:eastAsia="lt-LT"/>
        </w:rPr>
        <w:t xml:space="preserve"> manometrinius atvamzdžius su adatiniais ventiliais DN 15 ir manometrus – 2 kompl., pakeisti permetę su sklendėmis S-</w:t>
      </w:r>
      <w:r w:rsidR="004D2321" w:rsidRPr="006D71A0">
        <w:rPr>
          <w:rFonts w:ascii="Times New Roman" w:eastAsia="Times New Roman" w:hAnsi="Times New Roman"/>
          <w:sz w:val="24"/>
          <w:szCs w:val="24"/>
          <w:lang w:eastAsia="lt-LT"/>
        </w:rPr>
        <w:t>7</w:t>
      </w:r>
      <w:r w:rsidRPr="006D71A0">
        <w:rPr>
          <w:rFonts w:ascii="Times New Roman" w:eastAsia="Times New Roman" w:hAnsi="Times New Roman"/>
          <w:sz w:val="24"/>
          <w:szCs w:val="24"/>
          <w:lang w:eastAsia="lt-LT"/>
        </w:rPr>
        <w:t>, S-</w:t>
      </w:r>
      <w:r w:rsidR="004D2321" w:rsidRPr="006D71A0">
        <w:rPr>
          <w:rFonts w:ascii="Times New Roman" w:eastAsia="Times New Roman" w:hAnsi="Times New Roman"/>
          <w:sz w:val="24"/>
          <w:szCs w:val="24"/>
          <w:lang w:eastAsia="lt-LT"/>
        </w:rPr>
        <w:t>8</w:t>
      </w:r>
      <w:r w:rsidRPr="006D71A0">
        <w:rPr>
          <w:rFonts w:ascii="Times New Roman" w:eastAsia="Times New Roman" w:hAnsi="Times New Roman"/>
          <w:sz w:val="24"/>
          <w:szCs w:val="24"/>
          <w:lang w:eastAsia="lt-LT"/>
        </w:rPr>
        <w:t xml:space="preserve"> DN 80, pakeisti nejudamą atramą, pakeisti</w:t>
      </w:r>
      <w:r w:rsidRPr="00C3789E">
        <w:rPr>
          <w:rFonts w:ascii="Times New Roman" w:hAnsi="Times New Roman"/>
          <w:sz w:val="24"/>
        </w:rPr>
        <w:t xml:space="preserve"> įlipimo liukus – 4 vnt., prieduobės apsaugines groteles, įlipimo kopėtėles – 4 vnt</w:t>
      </w:r>
      <w:r w:rsidRPr="006D71A0">
        <w:rPr>
          <w:rFonts w:ascii="Times New Roman" w:eastAsia="Times New Roman" w:hAnsi="Times New Roman"/>
          <w:sz w:val="24"/>
          <w:szCs w:val="24"/>
          <w:lang w:eastAsia="lt-LT"/>
        </w:rPr>
        <w:t>.</w:t>
      </w:r>
      <w:r w:rsidR="00E148F5" w:rsidRPr="006D71A0">
        <w:rPr>
          <w:rFonts w:ascii="Times New Roman" w:eastAsia="Times New Roman" w:hAnsi="Times New Roman"/>
          <w:sz w:val="24"/>
          <w:szCs w:val="24"/>
          <w:lang w:eastAsia="lt-LT"/>
        </w:rPr>
        <w:t>, perdanga nekeičiama</w:t>
      </w:r>
      <w:r w:rsidR="00E148F5" w:rsidRPr="00C3789E">
        <w:rPr>
          <w:rFonts w:ascii="Times New Roman" w:hAnsi="Times New Roman"/>
          <w:sz w:val="24"/>
        </w:rPr>
        <w:t>.</w:t>
      </w:r>
    </w:p>
    <w:p w14:paraId="3BB7C099" w14:textId="089E0F3E" w:rsidR="00FA6CCE" w:rsidRPr="006D71A0" w:rsidRDefault="00FA6CCE" w:rsidP="00FA6CCE">
      <w:pPr>
        <w:pStyle w:val="Sraopastraipa"/>
        <w:tabs>
          <w:tab w:val="center" w:pos="-2268"/>
          <w:tab w:val="left" w:pos="0"/>
          <w:tab w:val="left" w:pos="709"/>
          <w:tab w:val="left" w:pos="1134"/>
        </w:tabs>
        <w:spacing w:after="0" w:line="240" w:lineRule="auto"/>
        <w:ind w:left="0" w:firstLine="567"/>
        <w:jc w:val="both"/>
        <w:rPr>
          <w:rFonts w:ascii="Times New Roman" w:hAnsi="Times New Roman"/>
          <w:bCs/>
          <w:noProof/>
          <w:sz w:val="24"/>
          <w:szCs w:val="24"/>
          <w:lang w:eastAsia="lt-LT"/>
        </w:rPr>
      </w:pPr>
      <w:r w:rsidRPr="006D71A0">
        <w:rPr>
          <w:rFonts w:ascii="Times New Roman" w:hAnsi="Times New Roman"/>
          <w:bCs/>
          <w:noProof/>
          <w:sz w:val="24"/>
          <w:szCs w:val="24"/>
          <w:lang w:eastAsia="lt-LT"/>
        </w:rPr>
        <w:t>26.1</w:t>
      </w:r>
      <w:r w:rsidR="00C802B7" w:rsidRPr="006D71A0">
        <w:rPr>
          <w:rFonts w:ascii="Times New Roman" w:hAnsi="Times New Roman"/>
          <w:bCs/>
          <w:noProof/>
          <w:sz w:val="24"/>
          <w:szCs w:val="24"/>
          <w:lang w:eastAsia="lt-LT"/>
        </w:rPr>
        <w:t>2</w:t>
      </w:r>
      <w:r w:rsidRPr="006D71A0">
        <w:rPr>
          <w:rFonts w:ascii="Times New Roman" w:hAnsi="Times New Roman"/>
          <w:bCs/>
          <w:noProof/>
          <w:sz w:val="24"/>
          <w:szCs w:val="24"/>
          <w:lang w:eastAsia="lt-LT"/>
        </w:rPr>
        <w:t>. Grunto sluoksnis virš rekonstruojamojo vamzdyno sudaro apie –</w:t>
      </w:r>
      <w:r w:rsidR="00172227" w:rsidRPr="006D71A0">
        <w:rPr>
          <w:rFonts w:ascii="Times New Roman" w:hAnsi="Times New Roman"/>
          <w:bCs/>
          <w:noProof/>
          <w:sz w:val="24"/>
          <w:szCs w:val="24"/>
          <w:lang w:eastAsia="lt-LT"/>
        </w:rPr>
        <w:t xml:space="preserve"> </w:t>
      </w:r>
      <w:r w:rsidRPr="006D71A0">
        <w:rPr>
          <w:rFonts w:ascii="Times New Roman" w:hAnsi="Times New Roman"/>
          <w:bCs/>
          <w:noProof/>
          <w:sz w:val="24"/>
          <w:szCs w:val="24"/>
          <w:lang w:eastAsia="lt-LT"/>
        </w:rPr>
        <w:t xml:space="preserve">1,80 m. Vyraujantis gruntas </w:t>
      </w:r>
      <w:r w:rsidR="00172227" w:rsidRPr="006D71A0">
        <w:rPr>
          <w:rFonts w:ascii="Times New Roman" w:hAnsi="Times New Roman"/>
          <w:bCs/>
          <w:noProof/>
          <w:sz w:val="24"/>
          <w:szCs w:val="24"/>
          <w:lang w:eastAsia="lt-LT"/>
        </w:rPr>
        <w:t xml:space="preserve">– </w:t>
      </w:r>
      <w:r w:rsidRPr="006D71A0">
        <w:rPr>
          <w:rFonts w:ascii="Times New Roman" w:hAnsi="Times New Roman"/>
          <w:bCs/>
          <w:noProof/>
          <w:sz w:val="24"/>
          <w:szCs w:val="24"/>
          <w:lang w:eastAsia="lt-LT"/>
        </w:rPr>
        <w:t>priemolis.</w:t>
      </w:r>
    </w:p>
    <w:p w14:paraId="5B597989" w14:textId="65104B37" w:rsidR="004D2321" w:rsidRPr="006D71A0" w:rsidRDefault="00EF098F" w:rsidP="004D2321">
      <w:pPr>
        <w:tabs>
          <w:tab w:val="left" w:pos="851"/>
        </w:tabs>
        <w:spacing w:after="0" w:line="240" w:lineRule="auto"/>
        <w:ind w:firstLine="567"/>
        <w:jc w:val="both"/>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lastRenderedPageBreak/>
        <w:t>26</w:t>
      </w:r>
      <w:r w:rsidR="00916617" w:rsidRPr="006D71A0">
        <w:rPr>
          <w:rFonts w:ascii="Times New Roman" w:eastAsia="Times New Roman" w:hAnsi="Times New Roman"/>
          <w:sz w:val="24"/>
          <w:szCs w:val="24"/>
          <w:lang w:eastAsia="lt-LT"/>
        </w:rPr>
        <w:t>.</w:t>
      </w:r>
      <w:r w:rsidR="00F24DED" w:rsidRPr="006D71A0">
        <w:rPr>
          <w:rFonts w:ascii="Times New Roman" w:eastAsia="Times New Roman" w:hAnsi="Times New Roman"/>
          <w:sz w:val="24"/>
          <w:szCs w:val="24"/>
          <w:lang w:eastAsia="lt-LT"/>
        </w:rPr>
        <w:t>1</w:t>
      </w:r>
      <w:r w:rsidR="00C802B7" w:rsidRPr="006D71A0">
        <w:rPr>
          <w:rFonts w:ascii="Times New Roman" w:eastAsia="Times New Roman" w:hAnsi="Times New Roman"/>
          <w:sz w:val="24"/>
          <w:szCs w:val="24"/>
          <w:lang w:eastAsia="lt-LT"/>
        </w:rPr>
        <w:t>3</w:t>
      </w:r>
      <w:r w:rsidR="00F71498" w:rsidRPr="006D71A0">
        <w:rPr>
          <w:rFonts w:ascii="Times New Roman" w:eastAsia="Times New Roman" w:hAnsi="Times New Roman"/>
          <w:sz w:val="24"/>
          <w:szCs w:val="24"/>
          <w:lang w:eastAsia="lt-LT"/>
        </w:rPr>
        <w:t xml:space="preserve">. </w:t>
      </w:r>
      <w:r w:rsidR="004D2321" w:rsidRPr="006D71A0">
        <w:rPr>
          <w:rFonts w:ascii="Times New Roman" w:eastAsia="Times New Roman" w:hAnsi="Times New Roman"/>
          <w:sz w:val="24"/>
          <w:szCs w:val="24"/>
          <w:lang w:eastAsia="lt-LT"/>
        </w:rPr>
        <w:t>Numatyti ŠK sienų ir grindų išlyginimą, hidroizoliacijos ir šilumos izoliacijos įrengimą bei kitą reikiamą remontą. Pakeisti esamų vamzdynų (atnaujinant antikorozinę apsaugą) šilumos izoliaciją, atliekant vamzdynų apskardinimą.</w:t>
      </w:r>
      <w:r w:rsidR="004D2321" w:rsidRPr="00C3789E">
        <w:rPr>
          <w:rFonts w:ascii="Times New Roman" w:hAnsi="Times New Roman"/>
          <w:sz w:val="24"/>
        </w:rPr>
        <w:t xml:space="preserve"> Pakeisti nejudamas atramas ir perdangas</w:t>
      </w:r>
      <w:r w:rsidR="00656ED4" w:rsidRPr="006D71A0">
        <w:rPr>
          <w:rFonts w:ascii="Times New Roman" w:eastAsia="Times New Roman" w:hAnsi="Times New Roman"/>
          <w:sz w:val="24"/>
          <w:szCs w:val="24"/>
          <w:lang w:eastAsia="lt-LT"/>
        </w:rPr>
        <w:t xml:space="preserve"> (išskyrus perdangą ŠK 2T-9).</w:t>
      </w:r>
    </w:p>
    <w:p w14:paraId="40920BD6" w14:textId="21EEA4A9" w:rsidR="00C70835" w:rsidRPr="006D71A0" w:rsidRDefault="00C802B7" w:rsidP="00C70835">
      <w:pPr>
        <w:tabs>
          <w:tab w:val="left" w:pos="851"/>
        </w:tabs>
        <w:spacing w:after="0" w:line="240" w:lineRule="auto"/>
        <w:ind w:firstLine="567"/>
        <w:jc w:val="both"/>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t>26.14</w:t>
      </w:r>
      <w:r w:rsidR="00C70835" w:rsidRPr="006D71A0">
        <w:rPr>
          <w:rFonts w:ascii="Times New Roman" w:eastAsia="Times New Roman" w:hAnsi="Times New Roman"/>
          <w:sz w:val="24"/>
          <w:szCs w:val="24"/>
          <w:lang w:eastAsia="lt-LT"/>
        </w:rPr>
        <w:t>. Šilumos kamerų šiltinimo medžiagos parametrai bus sprendžiami Projekto rengimo metu, įvertinant kiekvienos šilumos kameros įgilinimą ir dangų tipus virš jų. Apšildomoji medžiaga privalo būti įrengta žemiau įšalo gylio, t. y. ≥ 1 m.</w:t>
      </w:r>
    </w:p>
    <w:p w14:paraId="2683C5BE" w14:textId="48642261" w:rsidR="00D32955" w:rsidRPr="006D71A0" w:rsidRDefault="00064FFA" w:rsidP="00D32955">
      <w:pPr>
        <w:spacing w:after="0" w:line="240" w:lineRule="auto"/>
        <w:ind w:firstLine="567"/>
        <w:jc w:val="both"/>
        <w:rPr>
          <w:rFonts w:ascii="Times New Roman" w:hAnsi="Times New Roman"/>
          <w:sz w:val="24"/>
          <w:szCs w:val="24"/>
        </w:rPr>
      </w:pPr>
      <w:r w:rsidRPr="006D71A0">
        <w:rPr>
          <w:rFonts w:ascii="Times New Roman" w:hAnsi="Times New Roman"/>
          <w:sz w:val="24"/>
          <w:szCs w:val="24"/>
        </w:rPr>
        <w:t>2</w:t>
      </w:r>
      <w:r w:rsidR="00EF098F" w:rsidRPr="006D71A0">
        <w:rPr>
          <w:rFonts w:ascii="Times New Roman" w:hAnsi="Times New Roman"/>
          <w:sz w:val="24"/>
          <w:szCs w:val="24"/>
        </w:rPr>
        <w:t>6</w:t>
      </w:r>
      <w:r w:rsidR="00F4459D" w:rsidRPr="006D71A0">
        <w:rPr>
          <w:rFonts w:ascii="Times New Roman" w:hAnsi="Times New Roman"/>
          <w:sz w:val="24"/>
          <w:szCs w:val="24"/>
        </w:rPr>
        <w:t>.</w:t>
      </w:r>
      <w:r w:rsidR="00B67FBD" w:rsidRPr="006D71A0">
        <w:rPr>
          <w:rFonts w:ascii="Times New Roman" w:hAnsi="Times New Roman"/>
          <w:sz w:val="24"/>
          <w:szCs w:val="24"/>
        </w:rPr>
        <w:t>1</w:t>
      </w:r>
      <w:r w:rsidR="00C802B7" w:rsidRPr="006D71A0">
        <w:rPr>
          <w:rFonts w:ascii="Times New Roman" w:hAnsi="Times New Roman"/>
          <w:sz w:val="24"/>
          <w:szCs w:val="24"/>
        </w:rPr>
        <w:t>5</w:t>
      </w:r>
      <w:r w:rsidR="00F71498" w:rsidRPr="006D71A0">
        <w:rPr>
          <w:rFonts w:ascii="Times New Roman" w:hAnsi="Times New Roman"/>
          <w:sz w:val="24"/>
          <w:szCs w:val="24"/>
        </w:rPr>
        <w:t xml:space="preserve">. </w:t>
      </w:r>
      <w:r w:rsidR="004B3110" w:rsidRPr="006D71A0">
        <w:rPr>
          <w:rFonts w:ascii="Times New Roman" w:hAnsi="Times New Roman"/>
          <w:sz w:val="24"/>
          <w:szCs w:val="24"/>
        </w:rPr>
        <w:t>Šilumos tiekimo tinklams numatyti iš anksto izoliuotus vamzdžius su padidintu PUR izoliacijos sluoksniu (</w:t>
      </w:r>
      <w:r w:rsidR="00367471" w:rsidRPr="006D71A0">
        <w:rPr>
          <w:rFonts w:ascii="Times New Roman" w:hAnsi="Times New Roman"/>
          <w:sz w:val="24"/>
          <w:szCs w:val="24"/>
        </w:rPr>
        <w:t>polietileninio apvalkalo su padidintu PUR izoliaciniu sluoksn</w:t>
      </w:r>
      <w:r w:rsidR="00210D22" w:rsidRPr="006D71A0">
        <w:rPr>
          <w:rFonts w:ascii="Times New Roman" w:hAnsi="Times New Roman"/>
          <w:sz w:val="24"/>
          <w:szCs w:val="24"/>
        </w:rPr>
        <w:t xml:space="preserve">iu išorinis skersmuo ne mažiau </w:t>
      </w:r>
      <w:r w:rsidR="002D702C" w:rsidRPr="006D71A0">
        <w:rPr>
          <w:rFonts w:ascii="Times New Roman" w:hAnsi="Times New Roman"/>
          <w:sz w:val="24"/>
          <w:szCs w:val="24"/>
        </w:rPr>
        <w:t>630</w:t>
      </w:r>
      <w:r w:rsidR="00367471" w:rsidRPr="006D71A0">
        <w:rPr>
          <w:rFonts w:ascii="Times New Roman" w:hAnsi="Times New Roman"/>
          <w:sz w:val="24"/>
          <w:szCs w:val="24"/>
        </w:rPr>
        <w:t xml:space="preserve"> mm).</w:t>
      </w:r>
      <w:r w:rsidR="00612946" w:rsidRPr="006D71A0">
        <w:rPr>
          <w:rFonts w:ascii="Times New Roman" w:hAnsi="Times New Roman"/>
          <w:sz w:val="24"/>
          <w:szCs w:val="24"/>
        </w:rPr>
        <w:t xml:space="preserve"> </w:t>
      </w:r>
      <w:r w:rsidR="00D32955" w:rsidRPr="006D71A0">
        <w:rPr>
          <w:rFonts w:ascii="Times New Roman" w:hAnsi="Times New Roman"/>
          <w:sz w:val="24"/>
          <w:szCs w:val="24"/>
        </w:rPr>
        <w:t>ŠK, kuriose neprojektuojama magistralinio vamzdyno (sekcijinė) uždaromoji armatūra – numatyti PUR vamzdynų padengimą cinkuotos skardos lakštais. PUR vamzdyno gale privalo būti sumontuoti galiniai sandarinimo žiedai.</w:t>
      </w:r>
    </w:p>
    <w:p w14:paraId="10416C5A" w14:textId="5E16E89F" w:rsidR="00612946" w:rsidRPr="006D71A0" w:rsidRDefault="00064FFA" w:rsidP="00D32955">
      <w:pPr>
        <w:tabs>
          <w:tab w:val="left" w:pos="851"/>
        </w:tabs>
        <w:spacing w:after="0" w:line="240" w:lineRule="auto"/>
        <w:ind w:firstLine="567"/>
        <w:jc w:val="both"/>
        <w:rPr>
          <w:rFonts w:ascii="Times New Roman" w:hAnsi="Times New Roman"/>
          <w:sz w:val="24"/>
          <w:szCs w:val="24"/>
        </w:rPr>
      </w:pPr>
      <w:r w:rsidRPr="006D71A0">
        <w:rPr>
          <w:rFonts w:ascii="Times New Roman" w:hAnsi="Times New Roman"/>
          <w:sz w:val="24"/>
          <w:szCs w:val="24"/>
        </w:rPr>
        <w:t>2</w:t>
      </w:r>
      <w:r w:rsidR="00EF098F" w:rsidRPr="006D71A0">
        <w:rPr>
          <w:rFonts w:ascii="Times New Roman" w:hAnsi="Times New Roman"/>
          <w:sz w:val="24"/>
          <w:szCs w:val="24"/>
        </w:rPr>
        <w:t>6</w:t>
      </w:r>
      <w:r w:rsidR="000808A3" w:rsidRPr="006D71A0">
        <w:rPr>
          <w:rFonts w:ascii="Times New Roman" w:hAnsi="Times New Roman"/>
          <w:sz w:val="24"/>
          <w:szCs w:val="24"/>
        </w:rPr>
        <w:t>.</w:t>
      </w:r>
      <w:r w:rsidR="00B67FBD" w:rsidRPr="006D71A0">
        <w:rPr>
          <w:rFonts w:ascii="Times New Roman" w:hAnsi="Times New Roman"/>
          <w:sz w:val="24"/>
          <w:szCs w:val="24"/>
        </w:rPr>
        <w:t>1</w:t>
      </w:r>
      <w:r w:rsidR="00C802B7" w:rsidRPr="006D71A0">
        <w:rPr>
          <w:rFonts w:ascii="Times New Roman" w:hAnsi="Times New Roman"/>
          <w:sz w:val="24"/>
          <w:szCs w:val="24"/>
        </w:rPr>
        <w:t>6</w:t>
      </w:r>
      <w:r w:rsidR="00F71498" w:rsidRPr="006D71A0">
        <w:rPr>
          <w:rFonts w:ascii="Times New Roman" w:hAnsi="Times New Roman"/>
          <w:sz w:val="24"/>
          <w:szCs w:val="24"/>
        </w:rPr>
        <w:t>. Šalia rekonstruojamo vamzdyno numatyti pakloti PVC rifliuotą drenažo vamzdį DN113/126 su geotekstilės filtru arba lygiavertį (šalia tiekiamojo ir grįžtamojo vamzdžių)</w:t>
      </w:r>
      <w:r w:rsidR="007B405A" w:rsidRPr="006D71A0">
        <w:rPr>
          <w:rFonts w:ascii="Times New Roman" w:hAnsi="Times New Roman"/>
          <w:sz w:val="24"/>
          <w:szCs w:val="24"/>
        </w:rPr>
        <w:t>, kuris ties šilumos tiekimo vamzdyno suvirinimo siūlių vietomis privalo būti įmautėse</w:t>
      </w:r>
      <w:r w:rsidR="00D44E13" w:rsidRPr="006D71A0">
        <w:rPr>
          <w:rFonts w:ascii="Times New Roman" w:hAnsi="Times New Roman"/>
          <w:sz w:val="24"/>
          <w:szCs w:val="24"/>
        </w:rPr>
        <w:t xml:space="preserve"> arba Tiekėjas gali numatyti PVC rifliuotą drenažo vamzdį apsaugoti virinimo metu nuo fizinio pažeidimo (pradeginimo ir pan.).</w:t>
      </w:r>
      <w:r w:rsidR="00F71498" w:rsidRPr="006D71A0">
        <w:rPr>
          <w:rFonts w:ascii="Times New Roman" w:hAnsi="Times New Roman"/>
          <w:sz w:val="24"/>
          <w:szCs w:val="24"/>
        </w:rPr>
        <w:t xml:space="preserve"> Drenažinis vanduo drenavimo vamzdžiu nuvedamas į </w:t>
      </w:r>
      <w:r w:rsidR="004556CD" w:rsidRPr="006D71A0">
        <w:rPr>
          <w:rFonts w:ascii="Times New Roman" w:hAnsi="Times New Roman"/>
          <w:sz w:val="24"/>
          <w:szCs w:val="24"/>
        </w:rPr>
        <w:t>es</w:t>
      </w:r>
      <w:r w:rsidR="00DD76B1" w:rsidRPr="006D71A0">
        <w:rPr>
          <w:rFonts w:ascii="Times New Roman" w:hAnsi="Times New Roman"/>
          <w:sz w:val="24"/>
          <w:szCs w:val="24"/>
        </w:rPr>
        <w:t xml:space="preserve">amą drenažo liniją </w:t>
      </w:r>
      <w:r w:rsidR="00612946" w:rsidRPr="006D71A0">
        <w:rPr>
          <w:rFonts w:ascii="Times New Roman" w:hAnsi="Times New Roman"/>
          <w:sz w:val="24"/>
          <w:szCs w:val="24"/>
        </w:rPr>
        <w:t xml:space="preserve">(numatyti praplauti ir išvalyti šulinius, atlikti šulinių remontą, pakeisti įlipimo landų dangčius naujais pagal dangų tipą), iš kurios nukreipiamas į lietaus kanalizacijos šulinį (tikslinama projektavimo metu). </w:t>
      </w:r>
    </w:p>
    <w:p w14:paraId="731D7B34" w14:textId="07269A25" w:rsidR="00EF098F" w:rsidRPr="006D71A0" w:rsidRDefault="00064FFA" w:rsidP="00612946">
      <w:pPr>
        <w:spacing w:after="0" w:line="240" w:lineRule="auto"/>
        <w:ind w:firstLine="567"/>
        <w:jc w:val="both"/>
        <w:rPr>
          <w:rFonts w:ascii="Times New Roman" w:hAnsi="Times New Roman"/>
          <w:bCs/>
          <w:noProof/>
          <w:sz w:val="24"/>
          <w:szCs w:val="24"/>
          <w:lang w:eastAsia="lt-LT"/>
        </w:rPr>
      </w:pPr>
      <w:r w:rsidRPr="00C3789E">
        <w:rPr>
          <w:rFonts w:ascii="Times New Roman" w:hAnsi="Times New Roman"/>
          <w:sz w:val="24"/>
        </w:rPr>
        <w:t>2</w:t>
      </w:r>
      <w:r w:rsidR="00EF098F" w:rsidRPr="00C3789E">
        <w:rPr>
          <w:rFonts w:ascii="Times New Roman" w:hAnsi="Times New Roman"/>
          <w:sz w:val="24"/>
        </w:rPr>
        <w:t>6</w:t>
      </w:r>
      <w:r w:rsidR="00E60FBD" w:rsidRPr="00C3789E">
        <w:rPr>
          <w:rFonts w:ascii="Times New Roman" w:hAnsi="Times New Roman"/>
          <w:sz w:val="24"/>
        </w:rPr>
        <w:t>.</w:t>
      </w:r>
      <w:r w:rsidR="00B67FBD" w:rsidRPr="006D71A0">
        <w:rPr>
          <w:rFonts w:ascii="Times New Roman" w:hAnsi="Times New Roman"/>
          <w:bCs/>
          <w:noProof/>
          <w:sz w:val="24"/>
          <w:szCs w:val="24"/>
          <w:lang w:eastAsia="lt-LT"/>
        </w:rPr>
        <w:t>1</w:t>
      </w:r>
      <w:r w:rsidR="00C802B7" w:rsidRPr="006D71A0">
        <w:rPr>
          <w:rFonts w:ascii="Times New Roman" w:hAnsi="Times New Roman"/>
          <w:bCs/>
          <w:noProof/>
          <w:sz w:val="24"/>
          <w:szCs w:val="24"/>
          <w:lang w:eastAsia="lt-LT"/>
        </w:rPr>
        <w:t>7</w:t>
      </w:r>
      <w:r w:rsidR="00E60FBD" w:rsidRPr="00C3789E">
        <w:rPr>
          <w:rFonts w:ascii="Times New Roman" w:hAnsi="Times New Roman"/>
          <w:sz w:val="24"/>
        </w:rPr>
        <w:t>. Ardomos asfalto, trinkelių dangos, bordi</w:t>
      </w:r>
      <w:r w:rsidR="00C3789E">
        <w:rPr>
          <w:rFonts w:ascii="Times New Roman" w:hAnsi="Times New Roman"/>
          <w:sz w:val="24"/>
        </w:rPr>
        <w:t>ū</w:t>
      </w:r>
      <w:r w:rsidR="00E60FBD" w:rsidRPr="00C3789E">
        <w:rPr>
          <w:rFonts w:ascii="Times New Roman" w:hAnsi="Times New Roman"/>
          <w:sz w:val="24"/>
        </w:rPr>
        <w:t xml:space="preserve">rų, žalios vejos, pėsčiųjų tako kiekiai </w:t>
      </w:r>
      <w:r w:rsidR="007B405A" w:rsidRPr="00C3789E">
        <w:rPr>
          <w:rFonts w:ascii="Times New Roman" w:hAnsi="Times New Roman"/>
          <w:sz w:val="24"/>
        </w:rPr>
        <w:t xml:space="preserve">nustatomi ir </w:t>
      </w:r>
      <w:r w:rsidR="00E60FBD" w:rsidRPr="00C3789E">
        <w:rPr>
          <w:rFonts w:ascii="Times New Roman" w:hAnsi="Times New Roman"/>
          <w:sz w:val="24"/>
        </w:rPr>
        <w:t>tikslinami projektiniuose sprendiniuose</w:t>
      </w:r>
      <w:r w:rsidR="007B405A" w:rsidRPr="006D71A0">
        <w:rPr>
          <w:rFonts w:ascii="Times New Roman" w:hAnsi="Times New Roman"/>
          <w:bCs/>
          <w:noProof/>
          <w:sz w:val="24"/>
          <w:szCs w:val="24"/>
          <w:lang w:eastAsia="lt-LT"/>
        </w:rPr>
        <w:t>, atsižvelgiant į 16 p. reikalavimus</w:t>
      </w:r>
      <w:r w:rsidR="00D32955" w:rsidRPr="006D71A0">
        <w:rPr>
          <w:rFonts w:ascii="Times New Roman" w:hAnsi="Times New Roman"/>
          <w:bCs/>
          <w:noProof/>
          <w:sz w:val="24"/>
          <w:szCs w:val="24"/>
          <w:lang w:eastAsia="lt-LT"/>
        </w:rPr>
        <w:t xml:space="preserve"> ir faktinę situaciją vykdant Darbus.</w:t>
      </w:r>
    </w:p>
    <w:p w14:paraId="5F34AA91" w14:textId="115C02E6" w:rsidR="00775841" w:rsidRPr="006D71A0" w:rsidRDefault="00775841" w:rsidP="00EF098F">
      <w:pPr>
        <w:spacing w:after="0" w:line="240" w:lineRule="auto"/>
        <w:ind w:firstLine="567"/>
        <w:jc w:val="both"/>
        <w:rPr>
          <w:rFonts w:ascii="Times New Roman" w:hAnsi="Times New Roman"/>
          <w:bCs/>
          <w:noProof/>
          <w:sz w:val="24"/>
          <w:szCs w:val="24"/>
          <w:lang w:eastAsia="lt-LT"/>
        </w:rPr>
      </w:pPr>
      <w:r w:rsidRPr="00C3789E">
        <w:rPr>
          <w:rFonts w:ascii="Times New Roman" w:hAnsi="Times New Roman"/>
          <w:sz w:val="24"/>
        </w:rPr>
        <w:t>26.</w:t>
      </w:r>
      <w:r w:rsidR="00B67FBD" w:rsidRPr="006D71A0">
        <w:rPr>
          <w:rFonts w:ascii="Times New Roman" w:hAnsi="Times New Roman"/>
          <w:bCs/>
          <w:noProof/>
          <w:sz w:val="24"/>
          <w:szCs w:val="24"/>
          <w:lang w:eastAsia="lt-LT"/>
        </w:rPr>
        <w:t>1</w:t>
      </w:r>
      <w:r w:rsidR="00C802B7" w:rsidRPr="006D71A0">
        <w:rPr>
          <w:rFonts w:ascii="Times New Roman" w:hAnsi="Times New Roman"/>
          <w:bCs/>
          <w:noProof/>
          <w:sz w:val="24"/>
          <w:szCs w:val="24"/>
          <w:lang w:eastAsia="lt-LT"/>
        </w:rPr>
        <w:t>8</w:t>
      </w:r>
      <w:r w:rsidRPr="00C3789E">
        <w:rPr>
          <w:rFonts w:ascii="Times New Roman" w:hAnsi="Times New Roman"/>
          <w:sz w:val="24"/>
        </w:rPr>
        <w:t xml:space="preserve">. </w:t>
      </w:r>
      <w:r w:rsidRPr="006D71A0">
        <w:rPr>
          <w:rFonts w:ascii="Times New Roman" w:hAnsi="Times New Roman"/>
          <w:bCs/>
          <w:noProof/>
          <w:sz w:val="24"/>
          <w:szCs w:val="24"/>
          <w:lang w:eastAsia="lt-LT"/>
        </w:rPr>
        <w:t xml:space="preserve">Šilumos tiekimo tinklų </w:t>
      </w:r>
      <w:r w:rsidR="005306FE" w:rsidRPr="006D71A0">
        <w:rPr>
          <w:rFonts w:ascii="Times New Roman" w:hAnsi="Times New Roman"/>
          <w:bCs/>
          <w:noProof/>
          <w:sz w:val="24"/>
          <w:szCs w:val="24"/>
          <w:lang w:eastAsia="lt-LT"/>
        </w:rPr>
        <w:t xml:space="preserve">rekonstruojamajame </w:t>
      </w:r>
      <w:r w:rsidRPr="006D71A0">
        <w:rPr>
          <w:rFonts w:ascii="Times New Roman" w:hAnsi="Times New Roman"/>
          <w:bCs/>
          <w:noProof/>
          <w:sz w:val="24"/>
          <w:szCs w:val="24"/>
          <w:lang w:eastAsia="lt-LT"/>
        </w:rPr>
        <w:t>ruože praeinantys garo ir kondensato vamzdynai nėra Perkančiojo subjekto nuosavybė.</w:t>
      </w:r>
    </w:p>
    <w:p w14:paraId="335A78F4" w14:textId="63A7F5BB" w:rsidR="00C712A1" w:rsidRPr="006D71A0" w:rsidRDefault="00C712A1" w:rsidP="009565F6">
      <w:pPr>
        <w:pStyle w:val="Sraopastraipa"/>
        <w:tabs>
          <w:tab w:val="center" w:pos="-2268"/>
          <w:tab w:val="left" w:pos="0"/>
          <w:tab w:val="left" w:pos="709"/>
          <w:tab w:val="left" w:pos="1134"/>
        </w:tabs>
        <w:spacing w:after="0" w:line="240" w:lineRule="auto"/>
        <w:ind w:left="0" w:firstLine="567"/>
        <w:jc w:val="both"/>
        <w:rPr>
          <w:rFonts w:ascii="Times New Roman" w:eastAsia="Times New Roman" w:hAnsi="Times New Roman"/>
          <w:sz w:val="24"/>
          <w:szCs w:val="24"/>
          <w:lang w:eastAsia="lt-LT"/>
        </w:rPr>
      </w:pPr>
      <w:r w:rsidRPr="006D71A0">
        <w:rPr>
          <w:rFonts w:ascii="Times New Roman" w:hAnsi="Times New Roman"/>
          <w:bCs/>
          <w:noProof/>
          <w:sz w:val="24"/>
          <w:szCs w:val="24"/>
          <w:lang w:eastAsia="lt-LT"/>
        </w:rPr>
        <w:t>26.1</w:t>
      </w:r>
      <w:r w:rsidR="00C802B7" w:rsidRPr="006D71A0">
        <w:rPr>
          <w:rFonts w:ascii="Times New Roman" w:hAnsi="Times New Roman"/>
          <w:bCs/>
          <w:noProof/>
          <w:sz w:val="24"/>
          <w:szCs w:val="24"/>
          <w:lang w:eastAsia="lt-LT"/>
        </w:rPr>
        <w:t>9</w:t>
      </w:r>
      <w:r w:rsidRPr="006D71A0">
        <w:rPr>
          <w:rFonts w:ascii="Times New Roman" w:hAnsi="Times New Roman"/>
          <w:bCs/>
          <w:noProof/>
          <w:sz w:val="24"/>
          <w:szCs w:val="24"/>
          <w:lang w:eastAsia="lt-LT"/>
        </w:rPr>
        <w:t>. Tarp ŠK 2T-12A ir ŠK 2T-13 pakeistas vamzdynas su PUR izoliacija DN 400 – 70 m trasos.</w:t>
      </w:r>
    </w:p>
    <w:p w14:paraId="1B2CD35F" w14:textId="0A716EFD" w:rsidR="00771E90" w:rsidRPr="006D71A0" w:rsidRDefault="00064FFA" w:rsidP="00231585">
      <w:pPr>
        <w:spacing w:after="0" w:line="240" w:lineRule="auto"/>
        <w:ind w:firstLine="567"/>
        <w:jc w:val="both"/>
        <w:rPr>
          <w:rFonts w:ascii="Times New Roman" w:hAnsi="Times New Roman"/>
          <w:sz w:val="24"/>
          <w:szCs w:val="24"/>
        </w:rPr>
      </w:pPr>
      <w:r w:rsidRPr="006D71A0">
        <w:rPr>
          <w:rFonts w:ascii="Times New Roman" w:hAnsi="Times New Roman"/>
          <w:sz w:val="24"/>
          <w:szCs w:val="24"/>
        </w:rPr>
        <w:t>2</w:t>
      </w:r>
      <w:r w:rsidR="00EF098F" w:rsidRPr="006D71A0">
        <w:rPr>
          <w:rFonts w:ascii="Times New Roman" w:hAnsi="Times New Roman"/>
          <w:sz w:val="24"/>
          <w:szCs w:val="24"/>
        </w:rPr>
        <w:t>6</w:t>
      </w:r>
      <w:r w:rsidR="006C1BCE" w:rsidRPr="006D71A0">
        <w:rPr>
          <w:rFonts w:ascii="Times New Roman" w:hAnsi="Times New Roman"/>
          <w:sz w:val="24"/>
          <w:szCs w:val="24"/>
        </w:rPr>
        <w:t>.</w:t>
      </w:r>
      <w:r w:rsidR="00C802B7" w:rsidRPr="006D71A0">
        <w:rPr>
          <w:rFonts w:ascii="Times New Roman" w:hAnsi="Times New Roman"/>
          <w:sz w:val="24"/>
          <w:szCs w:val="24"/>
        </w:rPr>
        <w:t>20</w:t>
      </w:r>
      <w:r w:rsidR="0093614B" w:rsidRPr="006D71A0">
        <w:rPr>
          <w:rFonts w:ascii="Times New Roman" w:hAnsi="Times New Roman"/>
          <w:sz w:val="24"/>
          <w:szCs w:val="24"/>
        </w:rPr>
        <w:t>. Pagrindiniai techniniai rodikliai:</w:t>
      </w:r>
    </w:p>
    <w:p w14:paraId="4D6F06B9" w14:textId="77777777" w:rsidR="009A5333" w:rsidRPr="006D71A0" w:rsidRDefault="009A5333" w:rsidP="00B67FBD">
      <w:pPr>
        <w:spacing w:after="0" w:line="240" w:lineRule="auto"/>
        <w:jc w:val="both"/>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849"/>
        <w:gridCol w:w="1162"/>
        <w:gridCol w:w="1418"/>
        <w:gridCol w:w="963"/>
        <w:gridCol w:w="1447"/>
        <w:gridCol w:w="1957"/>
      </w:tblGrid>
      <w:tr w:rsidR="006D71A0" w:rsidRPr="006D71A0" w14:paraId="7062744C" w14:textId="77777777" w:rsidTr="00960388">
        <w:trPr>
          <w:trHeight w:val="482"/>
        </w:trPr>
        <w:tc>
          <w:tcPr>
            <w:tcW w:w="1701" w:type="dxa"/>
            <w:tcBorders>
              <w:top w:val="single" w:sz="4" w:space="0" w:color="auto"/>
              <w:left w:val="single" w:sz="4" w:space="0" w:color="auto"/>
              <w:bottom w:val="single" w:sz="4" w:space="0" w:color="auto"/>
              <w:right w:val="single" w:sz="4" w:space="0" w:color="auto"/>
            </w:tcBorders>
            <w:vAlign w:val="center"/>
            <w:hideMark/>
          </w:tcPr>
          <w:p w14:paraId="1E73C5AF"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Projektuojama atkarpa</w:t>
            </w:r>
          </w:p>
        </w:tc>
        <w:tc>
          <w:tcPr>
            <w:tcW w:w="849" w:type="dxa"/>
            <w:tcBorders>
              <w:top w:val="single" w:sz="4" w:space="0" w:color="auto"/>
              <w:left w:val="single" w:sz="4" w:space="0" w:color="auto"/>
              <w:bottom w:val="single" w:sz="4" w:space="0" w:color="auto"/>
              <w:right w:val="single" w:sz="4" w:space="0" w:color="auto"/>
            </w:tcBorders>
            <w:vAlign w:val="center"/>
          </w:tcPr>
          <w:p w14:paraId="5A73992C"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DN</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FC81B95"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Atstumas</w:t>
            </w:r>
          </w:p>
          <w:p w14:paraId="5AD6DA80"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894340"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Paklojimo būdas</w:t>
            </w:r>
          </w:p>
        </w:tc>
        <w:tc>
          <w:tcPr>
            <w:tcW w:w="963" w:type="dxa"/>
            <w:tcBorders>
              <w:top w:val="single" w:sz="4" w:space="0" w:color="auto"/>
              <w:left w:val="single" w:sz="4" w:space="0" w:color="auto"/>
              <w:bottom w:val="single" w:sz="4" w:space="0" w:color="auto"/>
              <w:right w:val="single" w:sz="4" w:space="0" w:color="auto"/>
            </w:tcBorders>
            <w:vAlign w:val="center"/>
            <w:hideMark/>
          </w:tcPr>
          <w:p w14:paraId="1BF55C2A" w14:textId="77777777" w:rsidR="00C71B7D" w:rsidRPr="00C3789E" w:rsidRDefault="00C71B7D" w:rsidP="00915971">
            <w:pPr>
              <w:spacing w:after="0" w:line="240" w:lineRule="auto"/>
              <w:jc w:val="center"/>
              <w:rPr>
                <w:rFonts w:ascii="Times New Roman" w:hAnsi="Times New Roman"/>
                <w:sz w:val="24"/>
              </w:rPr>
            </w:pPr>
            <w:r w:rsidRPr="00C3789E">
              <w:rPr>
                <w:rFonts w:ascii="Times New Roman" w:hAnsi="Times New Roman"/>
                <w:sz w:val="24"/>
              </w:rPr>
              <w:t>Ps</w:t>
            </w:r>
          </w:p>
          <w:p w14:paraId="3BA07F4D" w14:textId="293FD52F" w:rsidR="00C71B7D" w:rsidRPr="00C3789E" w:rsidRDefault="00C71B7D" w:rsidP="00915971">
            <w:pPr>
              <w:spacing w:after="0" w:line="240" w:lineRule="auto"/>
              <w:jc w:val="center"/>
              <w:rPr>
                <w:rFonts w:ascii="Times New Roman" w:hAnsi="Times New Roman"/>
                <w:sz w:val="24"/>
              </w:rPr>
            </w:pPr>
            <w:r w:rsidRPr="00C3789E">
              <w:rPr>
                <w:rFonts w:ascii="Times New Roman" w:hAnsi="Times New Roman"/>
                <w:sz w:val="24"/>
              </w:rPr>
              <w:t xml:space="preserve">MPa </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7407787" w14:textId="2A758885"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Skaičiuotina šilumnešio temperatūra</w:t>
            </w:r>
            <w:r w:rsidRPr="00C3789E">
              <w:rPr>
                <w:rFonts w:ascii="Times New Roman" w:hAnsi="Times New Roman"/>
                <w:sz w:val="24"/>
                <w:vertAlign w:val="superscript"/>
              </w:rPr>
              <w:t xml:space="preserve"> o</w:t>
            </w:r>
            <w:r w:rsidR="00C3789E">
              <w:rPr>
                <w:rFonts w:ascii="Times New Roman" w:hAnsi="Times New Roman"/>
                <w:sz w:val="24"/>
                <w:vertAlign w:val="superscript"/>
              </w:rPr>
              <w:t xml:space="preserve"> </w:t>
            </w:r>
            <w:r w:rsidRPr="00C3789E">
              <w:rPr>
                <w:rFonts w:ascii="Times New Roman" w:hAnsi="Times New Roman"/>
                <w:sz w:val="24"/>
              </w:rPr>
              <w:t>C</w:t>
            </w:r>
          </w:p>
        </w:tc>
        <w:tc>
          <w:tcPr>
            <w:tcW w:w="1957" w:type="dxa"/>
            <w:tcBorders>
              <w:top w:val="single" w:sz="4" w:space="0" w:color="auto"/>
              <w:left w:val="single" w:sz="4" w:space="0" w:color="auto"/>
              <w:bottom w:val="single" w:sz="4" w:space="0" w:color="auto"/>
              <w:right w:val="single" w:sz="4" w:space="0" w:color="auto"/>
            </w:tcBorders>
            <w:vAlign w:val="center"/>
            <w:hideMark/>
          </w:tcPr>
          <w:p w14:paraId="1F36459F"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Vyraujantis</w:t>
            </w:r>
          </w:p>
          <w:p w14:paraId="0019947F" w14:textId="77777777"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gruntas</w:t>
            </w:r>
          </w:p>
        </w:tc>
      </w:tr>
      <w:tr w:rsidR="00C71B7D" w:rsidRPr="006D71A0" w14:paraId="3BD64412" w14:textId="77777777" w:rsidTr="00960388">
        <w:trPr>
          <w:trHeight w:val="689"/>
        </w:trPr>
        <w:tc>
          <w:tcPr>
            <w:tcW w:w="1701" w:type="dxa"/>
            <w:tcBorders>
              <w:top w:val="single" w:sz="4" w:space="0" w:color="auto"/>
              <w:left w:val="single" w:sz="4" w:space="0" w:color="auto"/>
              <w:bottom w:val="single" w:sz="4" w:space="0" w:color="auto"/>
              <w:right w:val="single" w:sz="4" w:space="0" w:color="auto"/>
            </w:tcBorders>
            <w:vAlign w:val="center"/>
            <w:hideMark/>
          </w:tcPr>
          <w:p w14:paraId="06FC405E" w14:textId="48C7EFB9" w:rsidR="00C71B7D" w:rsidRPr="006D71A0" w:rsidRDefault="00C71B7D" w:rsidP="000B3CA3">
            <w:pPr>
              <w:spacing w:after="0" w:line="240" w:lineRule="auto"/>
              <w:jc w:val="both"/>
              <w:rPr>
                <w:rFonts w:ascii="Times New Roman" w:hAnsi="Times New Roman"/>
                <w:sz w:val="24"/>
                <w:szCs w:val="24"/>
              </w:rPr>
            </w:pPr>
            <w:r w:rsidRPr="006D71A0">
              <w:rPr>
                <w:rFonts w:ascii="Times New Roman" w:hAnsi="Times New Roman"/>
                <w:sz w:val="24"/>
                <w:szCs w:val="24"/>
              </w:rPr>
              <w:t xml:space="preserve">Tarp ŠK </w:t>
            </w:r>
            <w:r w:rsidR="00C712A1" w:rsidRPr="006D71A0">
              <w:rPr>
                <w:rFonts w:ascii="Times New Roman" w:hAnsi="Times New Roman"/>
                <w:sz w:val="24"/>
                <w:szCs w:val="24"/>
              </w:rPr>
              <w:t>2T-9</w:t>
            </w:r>
            <w:r w:rsidRPr="006D71A0">
              <w:rPr>
                <w:rFonts w:ascii="Times New Roman" w:hAnsi="Times New Roman"/>
                <w:sz w:val="24"/>
                <w:szCs w:val="24"/>
              </w:rPr>
              <w:t xml:space="preserve"> ir ŠK</w:t>
            </w:r>
            <w:r w:rsidR="00972EE9" w:rsidRPr="006D71A0">
              <w:rPr>
                <w:rFonts w:ascii="Times New Roman" w:hAnsi="Times New Roman"/>
                <w:sz w:val="24"/>
                <w:szCs w:val="24"/>
              </w:rPr>
              <w:t xml:space="preserve"> </w:t>
            </w:r>
            <w:r w:rsidR="00EF098F" w:rsidRPr="006D71A0">
              <w:rPr>
                <w:rFonts w:ascii="Times New Roman" w:hAnsi="Times New Roman"/>
                <w:sz w:val="24"/>
                <w:szCs w:val="24"/>
              </w:rPr>
              <w:t>2</w:t>
            </w:r>
            <w:r w:rsidRPr="006D71A0">
              <w:rPr>
                <w:rFonts w:ascii="Times New Roman" w:hAnsi="Times New Roman"/>
                <w:sz w:val="24"/>
                <w:szCs w:val="24"/>
              </w:rPr>
              <w:t>T</w:t>
            </w:r>
            <w:r w:rsidR="009A5333" w:rsidRPr="006D71A0">
              <w:rPr>
                <w:rFonts w:ascii="Times New Roman" w:hAnsi="Times New Roman"/>
                <w:sz w:val="24"/>
                <w:szCs w:val="24"/>
              </w:rPr>
              <w:t>-1</w:t>
            </w:r>
            <w:r w:rsidR="00C712A1" w:rsidRPr="006D71A0">
              <w:rPr>
                <w:rFonts w:ascii="Times New Roman" w:hAnsi="Times New Roman"/>
                <w:sz w:val="24"/>
                <w:szCs w:val="24"/>
              </w:rPr>
              <w:t>3</w:t>
            </w:r>
            <w:r w:rsidRPr="006D71A0">
              <w:rPr>
                <w:rFonts w:ascii="Times New Roman" w:hAnsi="Times New Roman"/>
                <w:sz w:val="24"/>
                <w:szCs w:val="24"/>
              </w:rPr>
              <w:t xml:space="preserve"> </w:t>
            </w:r>
            <w:r w:rsidR="00C712A1" w:rsidRPr="006D71A0">
              <w:rPr>
                <w:rFonts w:ascii="Times New Roman" w:hAnsi="Times New Roman"/>
                <w:sz w:val="24"/>
                <w:szCs w:val="24"/>
              </w:rPr>
              <w:t>Elektrėnų</w:t>
            </w:r>
            <w:r w:rsidR="00972EE9" w:rsidRPr="006D71A0">
              <w:rPr>
                <w:rFonts w:ascii="Times New Roman" w:hAnsi="Times New Roman"/>
                <w:sz w:val="24"/>
                <w:szCs w:val="24"/>
              </w:rPr>
              <w:t xml:space="preserve"> </w:t>
            </w:r>
            <w:r w:rsidR="009A5333" w:rsidRPr="006D71A0">
              <w:rPr>
                <w:rFonts w:ascii="Times New Roman" w:hAnsi="Times New Roman"/>
                <w:sz w:val="24"/>
                <w:szCs w:val="24"/>
              </w:rPr>
              <w:t>g.</w:t>
            </w:r>
            <w:r w:rsidRPr="006D71A0">
              <w:rPr>
                <w:rFonts w:ascii="Times New Roman" w:hAnsi="Times New Roman"/>
                <w:sz w:val="24"/>
                <w:szCs w:val="24"/>
              </w:rPr>
              <w:t>, Kaunas</w:t>
            </w:r>
          </w:p>
        </w:tc>
        <w:tc>
          <w:tcPr>
            <w:tcW w:w="849" w:type="dxa"/>
            <w:tcBorders>
              <w:top w:val="single" w:sz="4" w:space="0" w:color="auto"/>
              <w:left w:val="single" w:sz="4" w:space="0" w:color="auto"/>
              <w:bottom w:val="single" w:sz="4" w:space="0" w:color="auto"/>
              <w:right w:val="single" w:sz="4" w:space="0" w:color="auto"/>
            </w:tcBorders>
            <w:vAlign w:val="center"/>
          </w:tcPr>
          <w:p w14:paraId="163E1B63" w14:textId="226D8D02" w:rsidR="00C71B7D" w:rsidRPr="00C3789E" w:rsidRDefault="009A5333" w:rsidP="000B3CA3">
            <w:pPr>
              <w:spacing w:after="0" w:line="240" w:lineRule="auto"/>
              <w:jc w:val="center"/>
              <w:rPr>
                <w:rFonts w:ascii="Times New Roman" w:hAnsi="Times New Roman"/>
                <w:sz w:val="24"/>
              </w:rPr>
            </w:pPr>
            <w:r w:rsidRPr="00C3789E">
              <w:rPr>
                <w:rFonts w:ascii="Times New Roman" w:hAnsi="Times New Roman"/>
                <w:sz w:val="24"/>
              </w:rPr>
              <w:t>400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7AD5225" w14:textId="0E5B1F00" w:rsidR="00C71B7D" w:rsidRPr="00C3789E" w:rsidRDefault="00B00B7A" w:rsidP="000B3CA3">
            <w:pPr>
              <w:spacing w:after="0" w:line="240" w:lineRule="auto"/>
              <w:jc w:val="center"/>
              <w:rPr>
                <w:rFonts w:ascii="Times New Roman" w:hAnsi="Times New Roman"/>
                <w:sz w:val="24"/>
              </w:rPr>
            </w:pPr>
            <w:r w:rsidRPr="006D71A0">
              <w:rPr>
                <w:rFonts w:ascii="Times New Roman" w:hAnsi="Times New Roman"/>
                <w:bCs/>
                <w:noProof/>
                <w:sz w:val="24"/>
                <w:szCs w:val="24"/>
              </w:rPr>
              <w:t>731</w:t>
            </w:r>
          </w:p>
        </w:tc>
        <w:tc>
          <w:tcPr>
            <w:tcW w:w="1418" w:type="dxa"/>
            <w:tcBorders>
              <w:top w:val="single" w:sz="4" w:space="0" w:color="auto"/>
              <w:left w:val="single" w:sz="4" w:space="0" w:color="auto"/>
              <w:bottom w:val="single" w:sz="4" w:space="0" w:color="auto"/>
              <w:right w:val="single" w:sz="4" w:space="0" w:color="auto"/>
            </w:tcBorders>
            <w:vAlign w:val="center"/>
          </w:tcPr>
          <w:p w14:paraId="396EABC8" w14:textId="4913DD73"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Bekanalinis</w:t>
            </w:r>
          </w:p>
        </w:tc>
        <w:tc>
          <w:tcPr>
            <w:tcW w:w="963" w:type="dxa"/>
            <w:tcBorders>
              <w:top w:val="single" w:sz="4" w:space="0" w:color="auto"/>
              <w:left w:val="single" w:sz="4" w:space="0" w:color="auto"/>
              <w:bottom w:val="single" w:sz="4" w:space="0" w:color="auto"/>
              <w:right w:val="single" w:sz="4" w:space="0" w:color="auto"/>
            </w:tcBorders>
            <w:vAlign w:val="center"/>
            <w:hideMark/>
          </w:tcPr>
          <w:p w14:paraId="354B2ED4" w14:textId="6A53C0DE" w:rsidR="00C71B7D" w:rsidRPr="00C3789E" w:rsidRDefault="00C71B7D" w:rsidP="00915971">
            <w:pPr>
              <w:spacing w:after="0" w:line="240" w:lineRule="auto"/>
              <w:jc w:val="center"/>
              <w:rPr>
                <w:rFonts w:ascii="Times New Roman" w:hAnsi="Times New Roman"/>
                <w:sz w:val="24"/>
              </w:rPr>
            </w:pPr>
            <w:r w:rsidRPr="00C3789E">
              <w:rPr>
                <w:rFonts w:ascii="Times New Roman" w:hAnsi="Times New Roman"/>
                <w:sz w:val="24"/>
              </w:rPr>
              <w:t>1,6</w:t>
            </w:r>
          </w:p>
        </w:tc>
        <w:tc>
          <w:tcPr>
            <w:tcW w:w="1447" w:type="dxa"/>
            <w:tcBorders>
              <w:top w:val="single" w:sz="4" w:space="0" w:color="auto"/>
              <w:left w:val="single" w:sz="4" w:space="0" w:color="auto"/>
              <w:bottom w:val="single" w:sz="4" w:space="0" w:color="auto"/>
              <w:right w:val="single" w:sz="4" w:space="0" w:color="auto"/>
            </w:tcBorders>
            <w:vAlign w:val="center"/>
          </w:tcPr>
          <w:p w14:paraId="42CEBE82" w14:textId="131344D0" w:rsidR="00C71B7D" w:rsidRPr="00C3789E" w:rsidRDefault="00C71B7D" w:rsidP="000B3CA3">
            <w:pPr>
              <w:spacing w:after="0" w:line="240" w:lineRule="auto"/>
              <w:jc w:val="center"/>
              <w:rPr>
                <w:rFonts w:ascii="Times New Roman" w:hAnsi="Times New Roman"/>
                <w:sz w:val="24"/>
              </w:rPr>
            </w:pPr>
            <w:r w:rsidRPr="00C3789E">
              <w:rPr>
                <w:rFonts w:ascii="Times New Roman" w:hAnsi="Times New Roman"/>
                <w:sz w:val="24"/>
              </w:rPr>
              <w:t>120/60</w:t>
            </w:r>
          </w:p>
        </w:tc>
        <w:tc>
          <w:tcPr>
            <w:tcW w:w="1957" w:type="dxa"/>
            <w:tcBorders>
              <w:top w:val="single" w:sz="4" w:space="0" w:color="auto"/>
              <w:left w:val="single" w:sz="4" w:space="0" w:color="auto"/>
              <w:bottom w:val="single" w:sz="4" w:space="0" w:color="auto"/>
              <w:right w:val="single" w:sz="4" w:space="0" w:color="auto"/>
            </w:tcBorders>
            <w:vAlign w:val="center"/>
          </w:tcPr>
          <w:p w14:paraId="1CE29762" w14:textId="372F4F56" w:rsidR="00C3789E" w:rsidRPr="00C3789E" w:rsidRDefault="00C71B7D" w:rsidP="00C3789E">
            <w:pPr>
              <w:spacing w:after="0" w:line="240" w:lineRule="auto"/>
              <w:jc w:val="center"/>
              <w:rPr>
                <w:rFonts w:ascii="Times New Roman" w:hAnsi="Times New Roman"/>
                <w:sz w:val="24"/>
              </w:rPr>
            </w:pPr>
            <w:r w:rsidRPr="00C3789E">
              <w:rPr>
                <w:rFonts w:ascii="Times New Roman" w:hAnsi="Times New Roman"/>
                <w:sz w:val="24"/>
              </w:rPr>
              <w:t>Priemolis</w:t>
            </w:r>
          </w:p>
        </w:tc>
      </w:tr>
    </w:tbl>
    <w:p w14:paraId="25FE4C98" w14:textId="77777777" w:rsidR="005E5DCC" w:rsidRPr="00C3789E" w:rsidRDefault="005E5DCC" w:rsidP="00367471">
      <w:pPr>
        <w:spacing w:after="0" w:line="240" w:lineRule="auto"/>
        <w:ind w:firstLine="567"/>
        <w:jc w:val="both"/>
        <w:rPr>
          <w:rFonts w:ascii="Times New Roman" w:hAnsi="Times New Roman"/>
          <w:sz w:val="24"/>
        </w:rPr>
      </w:pPr>
    </w:p>
    <w:p w14:paraId="64C0D2AE" w14:textId="0E5695F3" w:rsidR="00272BB5" w:rsidRPr="00C3789E" w:rsidRDefault="00064FFA" w:rsidP="00367471">
      <w:pPr>
        <w:spacing w:after="0" w:line="240" w:lineRule="auto"/>
        <w:ind w:firstLine="567"/>
        <w:jc w:val="both"/>
        <w:rPr>
          <w:rFonts w:ascii="Times New Roman" w:hAnsi="Times New Roman"/>
          <w:sz w:val="24"/>
        </w:rPr>
      </w:pPr>
      <w:r w:rsidRPr="00C3789E">
        <w:rPr>
          <w:rFonts w:ascii="Times New Roman" w:hAnsi="Times New Roman"/>
          <w:sz w:val="24"/>
        </w:rPr>
        <w:t>2</w:t>
      </w:r>
      <w:r w:rsidR="00EF098F" w:rsidRPr="00C3789E">
        <w:rPr>
          <w:rFonts w:ascii="Times New Roman" w:hAnsi="Times New Roman"/>
          <w:sz w:val="24"/>
        </w:rPr>
        <w:t>6</w:t>
      </w:r>
      <w:r w:rsidR="006C1BCE" w:rsidRPr="00C3789E">
        <w:rPr>
          <w:rFonts w:ascii="Times New Roman" w:hAnsi="Times New Roman"/>
          <w:sz w:val="24"/>
        </w:rPr>
        <w:t>.</w:t>
      </w:r>
      <w:r w:rsidR="00C802B7" w:rsidRPr="006D71A0">
        <w:rPr>
          <w:rFonts w:ascii="Times New Roman" w:hAnsi="Times New Roman"/>
          <w:bCs/>
          <w:noProof/>
          <w:sz w:val="24"/>
          <w:szCs w:val="24"/>
          <w:lang w:eastAsia="lt-LT"/>
        </w:rPr>
        <w:t>21</w:t>
      </w:r>
      <w:r w:rsidR="0093614B" w:rsidRPr="00C3789E">
        <w:rPr>
          <w:rFonts w:ascii="Times New Roman" w:hAnsi="Times New Roman"/>
          <w:sz w:val="24"/>
        </w:rPr>
        <w:t xml:space="preserve">. </w:t>
      </w:r>
      <w:r w:rsidR="00E1426E" w:rsidRPr="00C3789E">
        <w:rPr>
          <w:rFonts w:ascii="Times New Roman" w:hAnsi="Times New Roman"/>
          <w:sz w:val="24"/>
        </w:rPr>
        <w:t xml:space="preserve">Techninį darbo projektą </w:t>
      </w:r>
      <w:r w:rsidR="00EA22D3" w:rsidRPr="00C3789E">
        <w:rPr>
          <w:rFonts w:ascii="Times New Roman" w:hAnsi="Times New Roman"/>
          <w:sz w:val="24"/>
        </w:rPr>
        <w:t xml:space="preserve">parengti </w:t>
      </w:r>
      <w:r w:rsidR="00E1426E" w:rsidRPr="00C3789E">
        <w:rPr>
          <w:rFonts w:ascii="Times New Roman" w:hAnsi="Times New Roman"/>
          <w:sz w:val="24"/>
        </w:rPr>
        <w:t>vadovaujantis visais galiojančiais (aktualiais) teisės aktais, statybos techniniais reglamentais ir normatyvais, bet jais neapsiribojant.</w:t>
      </w:r>
    </w:p>
    <w:p w14:paraId="545F3CBE" w14:textId="59B94A03" w:rsidR="003C4729" w:rsidRPr="00C3789E" w:rsidRDefault="00064FFA" w:rsidP="00367471">
      <w:pPr>
        <w:spacing w:after="0" w:line="240" w:lineRule="auto"/>
        <w:ind w:firstLine="567"/>
        <w:jc w:val="both"/>
        <w:rPr>
          <w:rFonts w:ascii="Times New Roman" w:hAnsi="Times New Roman"/>
          <w:sz w:val="24"/>
        </w:rPr>
      </w:pPr>
      <w:r w:rsidRPr="00C3789E">
        <w:rPr>
          <w:rFonts w:ascii="Times New Roman" w:hAnsi="Times New Roman"/>
          <w:sz w:val="24"/>
        </w:rPr>
        <w:t>2</w:t>
      </w:r>
      <w:r w:rsidR="001018D0" w:rsidRPr="00C3789E">
        <w:rPr>
          <w:rFonts w:ascii="Times New Roman" w:hAnsi="Times New Roman"/>
          <w:sz w:val="24"/>
        </w:rPr>
        <w:t>6</w:t>
      </w:r>
      <w:r w:rsidR="006C1BCE" w:rsidRPr="00C3789E">
        <w:rPr>
          <w:rFonts w:ascii="Times New Roman" w:hAnsi="Times New Roman"/>
          <w:sz w:val="24"/>
        </w:rPr>
        <w:t>.</w:t>
      </w:r>
      <w:r w:rsidR="00F24DED" w:rsidRPr="006D71A0">
        <w:rPr>
          <w:rFonts w:ascii="Times New Roman" w:hAnsi="Times New Roman"/>
          <w:bCs/>
          <w:noProof/>
          <w:sz w:val="24"/>
          <w:szCs w:val="24"/>
          <w:lang w:eastAsia="lt-LT"/>
        </w:rPr>
        <w:t>2</w:t>
      </w:r>
      <w:r w:rsidR="00C802B7" w:rsidRPr="006D71A0">
        <w:rPr>
          <w:rFonts w:ascii="Times New Roman" w:hAnsi="Times New Roman"/>
          <w:bCs/>
          <w:noProof/>
          <w:sz w:val="24"/>
          <w:szCs w:val="24"/>
          <w:lang w:eastAsia="lt-LT"/>
        </w:rPr>
        <w:t>2</w:t>
      </w:r>
      <w:r w:rsidR="003C4729" w:rsidRPr="00C3789E">
        <w:rPr>
          <w:rFonts w:ascii="Times New Roman" w:hAnsi="Times New Roman"/>
          <w:sz w:val="24"/>
        </w:rPr>
        <w:t xml:space="preserve">. Tiekėjas turės pateikti </w:t>
      </w:r>
      <w:r w:rsidR="00EA22D3" w:rsidRPr="00C3789E">
        <w:rPr>
          <w:rFonts w:ascii="Times New Roman" w:hAnsi="Times New Roman"/>
          <w:sz w:val="24"/>
        </w:rPr>
        <w:t>T</w:t>
      </w:r>
      <w:r w:rsidR="003C4729" w:rsidRPr="00C3789E">
        <w:rPr>
          <w:rFonts w:ascii="Times New Roman" w:hAnsi="Times New Roman"/>
          <w:sz w:val="24"/>
        </w:rPr>
        <w:t>echninio darbo projekto CD versiją, patv</w:t>
      </w:r>
      <w:r w:rsidR="00735CA7" w:rsidRPr="00C3789E">
        <w:rPr>
          <w:rFonts w:ascii="Times New Roman" w:hAnsi="Times New Roman"/>
          <w:sz w:val="24"/>
        </w:rPr>
        <w:t>irtintą elektroniniu parašu ir 3 (tris</w:t>
      </w:r>
      <w:r w:rsidR="003C4729" w:rsidRPr="00C3789E">
        <w:rPr>
          <w:rFonts w:ascii="Times New Roman" w:hAnsi="Times New Roman"/>
          <w:sz w:val="24"/>
        </w:rPr>
        <w:t xml:space="preserve">) </w:t>
      </w:r>
      <w:r w:rsidR="00EA22D3" w:rsidRPr="00C3789E">
        <w:rPr>
          <w:rFonts w:ascii="Times New Roman" w:hAnsi="Times New Roman"/>
          <w:sz w:val="24"/>
        </w:rPr>
        <w:t xml:space="preserve">Techninio darbo projekto </w:t>
      </w:r>
      <w:r w:rsidR="003C4729" w:rsidRPr="00C3789E">
        <w:rPr>
          <w:rFonts w:ascii="Times New Roman" w:hAnsi="Times New Roman"/>
          <w:sz w:val="24"/>
        </w:rPr>
        <w:t>egzempliorius.</w:t>
      </w:r>
    </w:p>
    <w:p w14:paraId="553EC85C" w14:textId="671E3B96" w:rsidR="00D44E13" w:rsidRPr="006D71A0" w:rsidRDefault="00C802B7" w:rsidP="00D44E13">
      <w:pPr>
        <w:spacing w:after="0" w:line="240" w:lineRule="auto"/>
        <w:ind w:firstLine="567"/>
        <w:jc w:val="both"/>
        <w:rPr>
          <w:rFonts w:ascii="Times New Roman" w:hAnsi="Times New Roman"/>
          <w:bCs/>
          <w:noProof/>
          <w:sz w:val="24"/>
          <w:szCs w:val="24"/>
          <w:lang w:eastAsia="lt-LT"/>
        </w:rPr>
      </w:pPr>
      <w:r w:rsidRPr="006D71A0">
        <w:rPr>
          <w:rFonts w:ascii="Times New Roman" w:hAnsi="Times New Roman"/>
          <w:bCs/>
          <w:noProof/>
          <w:sz w:val="24"/>
          <w:szCs w:val="24"/>
          <w:lang w:eastAsia="lt-LT"/>
        </w:rPr>
        <w:t>26.23</w:t>
      </w:r>
      <w:r w:rsidR="00D44E13" w:rsidRPr="006D71A0">
        <w:rPr>
          <w:rFonts w:ascii="Times New Roman" w:hAnsi="Times New Roman"/>
          <w:bCs/>
          <w:noProof/>
          <w:sz w:val="24"/>
          <w:szCs w:val="24"/>
          <w:lang w:eastAsia="lt-LT"/>
        </w:rPr>
        <w:t>. Rekonstruojami šilumos tiekimo tinklai eina per privačius sklypus (internetinis psl. www.regia.lt).</w:t>
      </w:r>
    </w:p>
    <w:p w14:paraId="64AA3590" w14:textId="77777777" w:rsidR="008B6211" w:rsidRPr="00C3789E" w:rsidRDefault="008B6211" w:rsidP="00E64F0E">
      <w:pPr>
        <w:spacing w:after="0" w:line="240" w:lineRule="auto"/>
        <w:jc w:val="both"/>
        <w:rPr>
          <w:rFonts w:ascii="Times New Roman" w:hAnsi="Times New Roman"/>
          <w:sz w:val="24"/>
        </w:rPr>
      </w:pPr>
    </w:p>
    <w:p w14:paraId="70D5CEC5" w14:textId="77777777" w:rsidR="00983FC2" w:rsidRPr="00C3789E" w:rsidRDefault="00983FC2" w:rsidP="00F4459D">
      <w:pPr>
        <w:pStyle w:val="Sraopastraipa"/>
        <w:numPr>
          <w:ilvl w:val="0"/>
          <w:numId w:val="1"/>
        </w:numPr>
        <w:tabs>
          <w:tab w:val="left" w:pos="-1440"/>
          <w:tab w:val="left" w:pos="567"/>
          <w:tab w:val="left" w:pos="2694"/>
        </w:tabs>
        <w:spacing w:after="0" w:line="240" w:lineRule="auto"/>
        <w:jc w:val="center"/>
        <w:rPr>
          <w:rFonts w:ascii="Times New Roman" w:hAnsi="Times New Roman"/>
          <w:b/>
          <w:sz w:val="24"/>
        </w:rPr>
      </w:pPr>
      <w:r w:rsidRPr="00C3789E">
        <w:rPr>
          <w:rFonts w:ascii="Times New Roman" w:hAnsi="Times New Roman"/>
          <w:b/>
          <w:sz w:val="24"/>
        </w:rPr>
        <w:t>REIKALAVIMAI TECHNOLOGIJAI, MEDŽIAGOMS</w:t>
      </w:r>
    </w:p>
    <w:p w14:paraId="556A4643" w14:textId="77777777" w:rsidR="008B6211" w:rsidRPr="00C3789E" w:rsidRDefault="008B6211" w:rsidP="00F4459D">
      <w:pPr>
        <w:tabs>
          <w:tab w:val="left" w:pos="-1440"/>
          <w:tab w:val="left" w:pos="567"/>
          <w:tab w:val="left" w:pos="2694"/>
        </w:tabs>
        <w:spacing w:after="0" w:line="240" w:lineRule="auto"/>
        <w:rPr>
          <w:rFonts w:ascii="Times New Roman" w:hAnsi="Times New Roman"/>
          <w:b/>
          <w:sz w:val="24"/>
        </w:rPr>
      </w:pPr>
    </w:p>
    <w:p w14:paraId="69166B5A" w14:textId="28DD54A8" w:rsidR="00983FC2" w:rsidRPr="006D71A0" w:rsidRDefault="00064FFA" w:rsidP="000A7874">
      <w:pPr>
        <w:tabs>
          <w:tab w:val="left" w:pos="0"/>
          <w:tab w:val="left" w:pos="1134"/>
        </w:tabs>
        <w:spacing w:after="0" w:line="240" w:lineRule="auto"/>
        <w:ind w:firstLine="567"/>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t>2</w:t>
      </w:r>
      <w:r w:rsidR="001018D0" w:rsidRPr="006D71A0">
        <w:rPr>
          <w:rFonts w:ascii="Times New Roman" w:eastAsia="Times New Roman" w:hAnsi="Times New Roman"/>
          <w:sz w:val="24"/>
          <w:szCs w:val="24"/>
          <w:lang w:eastAsia="lt-LT"/>
        </w:rPr>
        <w:t>7</w:t>
      </w:r>
      <w:r w:rsidR="00367471" w:rsidRPr="006D71A0">
        <w:rPr>
          <w:rFonts w:ascii="Times New Roman" w:eastAsia="Times New Roman" w:hAnsi="Times New Roman"/>
          <w:sz w:val="24"/>
          <w:szCs w:val="24"/>
          <w:lang w:eastAsia="lt-LT"/>
        </w:rPr>
        <w:t xml:space="preserve">. </w:t>
      </w:r>
      <w:r w:rsidR="00983FC2" w:rsidRPr="006D71A0">
        <w:rPr>
          <w:rFonts w:ascii="Times New Roman" w:eastAsia="Times New Roman" w:hAnsi="Times New Roman"/>
          <w:sz w:val="24"/>
          <w:szCs w:val="24"/>
          <w:lang w:eastAsia="lt-LT"/>
        </w:rPr>
        <w:t>Reikalavimai suvirinimo darbams:</w:t>
      </w:r>
    </w:p>
    <w:p w14:paraId="1C2154EF" w14:textId="432C5B86" w:rsidR="00983FC2" w:rsidRPr="005420FE" w:rsidRDefault="00064FFA" w:rsidP="000A7874">
      <w:pPr>
        <w:tabs>
          <w:tab w:val="center" w:pos="-2268"/>
          <w:tab w:val="left" w:pos="0"/>
          <w:tab w:val="left" w:pos="142"/>
          <w:tab w:val="left" w:pos="1134"/>
        </w:tabs>
        <w:spacing w:after="0" w:line="240" w:lineRule="auto"/>
        <w:ind w:firstLine="567"/>
        <w:jc w:val="both"/>
        <w:rPr>
          <w:rFonts w:ascii="Times New Roman" w:hAnsi="Times New Roman"/>
          <w:sz w:val="24"/>
          <w:szCs w:val="24"/>
        </w:rPr>
      </w:pPr>
      <w:r w:rsidRPr="005420FE">
        <w:rPr>
          <w:rFonts w:ascii="Times New Roman" w:hAnsi="Times New Roman"/>
          <w:sz w:val="24"/>
          <w:szCs w:val="24"/>
        </w:rPr>
        <w:t>2</w:t>
      </w:r>
      <w:r w:rsidR="001018D0" w:rsidRPr="005420FE">
        <w:rPr>
          <w:rFonts w:ascii="Times New Roman" w:hAnsi="Times New Roman"/>
          <w:sz w:val="24"/>
          <w:szCs w:val="24"/>
        </w:rPr>
        <w:t>7</w:t>
      </w:r>
      <w:r w:rsidR="00983FC2" w:rsidRPr="005420FE">
        <w:rPr>
          <w:rFonts w:ascii="Times New Roman" w:hAnsi="Times New Roman"/>
          <w:sz w:val="24"/>
          <w:szCs w:val="24"/>
        </w:rPr>
        <w:t xml:space="preserve">.1. Suvirintojų kvalifikacija turi atitikti Lietuvos </w:t>
      </w:r>
      <w:r w:rsidR="000A7874" w:rsidRPr="005420FE">
        <w:rPr>
          <w:rFonts w:ascii="Times New Roman" w:hAnsi="Times New Roman"/>
          <w:sz w:val="24"/>
          <w:szCs w:val="24"/>
        </w:rPr>
        <w:t xml:space="preserve">Respublikos </w:t>
      </w:r>
      <w:r w:rsidR="00983FC2" w:rsidRPr="005420FE">
        <w:rPr>
          <w:rFonts w:ascii="Times New Roman" w:hAnsi="Times New Roman"/>
          <w:sz w:val="24"/>
          <w:szCs w:val="24"/>
        </w:rPr>
        <w:t xml:space="preserve">standarto </w:t>
      </w:r>
      <w:r w:rsidR="00B5091A" w:rsidRPr="005420FE">
        <w:rPr>
          <w:rFonts w:ascii="Times New Roman" w:hAnsi="Times New Roman"/>
          <w:sz w:val="24"/>
          <w:szCs w:val="24"/>
        </w:rPr>
        <w:t xml:space="preserve">LST </w:t>
      </w:r>
      <w:r w:rsidR="00F51F88" w:rsidRPr="005420FE">
        <w:rPr>
          <w:rFonts w:ascii="Times New Roman" w:hAnsi="Times New Roman"/>
          <w:sz w:val="24"/>
          <w:szCs w:val="24"/>
        </w:rPr>
        <w:t>EN ISO 9606-1:2017</w:t>
      </w:r>
      <w:r w:rsidR="00983FC2" w:rsidRPr="005420FE">
        <w:rPr>
          <w:rFonts w:ascii="Times New Roman" w:hAnsi="Times New Roman"/>
          <w:sz w:val="24"/>
          <w:szCs w:val="24"/>
        </w:rPr>
        <w:t xml:space="preserve"> reikalavimus (arba lygiaverčio) ir jie turi turėti </w:t>
      </w:r>
      <w:r w:rsidR="004C230E" w:rsidRPr="005420FE">
        <w:rPr>
          <w:rFonts w:ascii="Times New Roman" w:hAnsi="Times New Roman"/>
          <w:sz w:val="24"/>
          <w:szCs w:val="24"/>
        </w:rPr>
        <w:t xml:space="preserve">galiojančius </w:t>
      </w:r>
      <w:r w:rsidR="00983FC2" w:rsidRPr="005420FE">
        <w:rPr>
          <w:rFonts w:ascii="Times New Roman" w:hAnsi="Times New Roman"/>
          <w:sz w:val="24"/>
          <w:szCs w:val="24"/>
        </w:rPr>
        <w:t>kvalifikacinius pažymėjimus. Visi suvirintojai turi turėti savo asmeninį žymeklį, kurie turi būti užrašomi į suvirinimo formuliarą, kad būtų matoma kiekvieno suvirintojo darbų apimtis.</w:t>
      </w:r>
    </w:p>
    <w:p w14:paraId="0BE40AA2" w14:textId="01FF0C8C" w:rsidR="00983FC2" w:rsidRPr="005420FE" w:rsidRDefault="00064FFA" w:rsidP="006C1BCE">
      <w:pPr>
        <w:pStyle w:val="Sraopastraipa"/>
        <w:tabs>
          <w:tab w:val="center" w:pos="-2268"/>
          <w:tab w:val="left" w:pos="1134"/>
        </w:tabs>
        <w:spacing w:after="0" w:line="240" w:lineRule="auto"/>
        <w:ind w:left="0" w:firstLine="567"/>
        <w:jc w:val="both"/>
        <w:rPr>
          <w:rFonts w:ascii="Times New Roman" w:hAnsi="Times New Roman"/>
          <w:sz w:val="24"/>
          <w:szCs w:val="24"/>
        </w:rPr>
      </w:pPr>
      <w:r w:rsidRPr="005420FE">
        <w:rPr>
          <w:rFonts w:ascii="Times New Roman" w:hAnsi="Times New Roman"/>
          <w:sz w:val="24"/>
          <w:szCs w:val="24"/>
        </w:rPr>
        <w:lastRenderedPageBreak/>
        <w:t>2</w:t>
      </w:r>
      <w:r w:rsidR="001018D0" w:rsidRPr="005420FE">
        <w:rPr>
          <w:rFonts w:ascii="Times New Roman" w:hAnsi="Times New Roman"/>
          <w:sz w:val="24"/>
          <w:szCs w:val="24"/>
        </w:rPr>
        <w:t>7</w:t>
      </w:r>
      <w:r w:rsidR="00487F23" w:rsidRPr="005420FE">
        <w:rPr>
          <w:rFonts w:ascii="Times New Roman" w:hAnsi="Times New Roman"/>
          <w:sz w:val="24"/>
          <w:szCs w:val="24"/>
        </w:rPr>
        <w:t>.</w:t>
      </w:r>
      <w:r w:rsidR="00612946">
        <w:rPr>
          <w:rFonts w:ascii="Times New Roman" w:hAnsi="Times New Roman"/>
          <w:sz w:val="24"/>
          <w:szCs w:val="24"/>
        </w:rPr>
        <w:t>2</w:t>
      </w:r>
      <w:r w:rsidR="00DD76B1" w:rsidRPr="005420FE">
        <w:rPr>
          <w:rFonts w:ascii="Times New Roman" w:hAnsi="Times New Roman"/>
          <w:sz w:val="24"/>
          <w:szCs w:val="24"/>
        </w:rPr>
        <w:t>.</w:t>
      </w:r>
      <w:r w:rsidR="000A7874" w:rsidRPr="005420FE">
        <w:rPr>
          <w:rFonts w:ascii="Times New Roman" w:hAnsi="Times New Roman"/>
          <w:sz w:val="24"/>
          <w:szCs w:val="24"/>
        </w:rPr>
        <w:t xml:space="preserve"> </w:t>
      </w:r>
      <w:r w:rsidR="00983FC2" w:rsidRPr="005420FE">
        <w:rPr>
          <w:rFonts w:ascii="Times New Roman" w:hAnsi="Times New Roman"/>
          <w:sz w:val="24"/>
          <w:szCs w:val="24"/>
        </w:rPr>
        <w:t>Visoms suvirinimo siūlėms tur</w:t>
      </w:r>
      <w:r w:rsidR="009E7D42" w:rsidRPr="005420FE">
        <w:rPr>
          <w:rFonts w:ascii="Times New Roman" w:hAnsi="Times New Roman"/>
          <w:sz w:val="24"/>
          <w:szCs w:val="24"/>
        </w:rPr>
        <w:t>ės</w:t>
      </w:r>
      <w:r w:rsidR="00983FC2" w:rsidRPr="005420FE">
        <w:rPr>
          <w:rFonts w:ascii="Times New Roman" w:hAnsi="Times New Roman"/>
          <w:sz w:val="24"/>
          <w:szCs w:val="24"/>
        </w:rPr>
        <w:t xml:space="preserve"> būti sudaryti suvirinimo procedūrų aprašai (toliau – SPA) pagal Lietuvos </w:t>
      </w:r>
      <w:r w:rsidR="000A7874" w:rsidRPr="005420FE">
        <w:rPr>
          <w:rFonts w:ascii="Times New Roman" w:hAnsi="Times New Roman"/>
          <w:sz w:val="24"/>
          <w:szCs w:val="24"/>
        </w:rPr>
        <w:t xml:space="preserve">Respublikos </w:t>
      </w:r>
      <w:r w:rsidR="00983FC2" w:rsidRPr="005420FE">
        <w:rPr>
          <w:rFonts w:ascii="Times New Roman" w:hAnsi="Times New Roman"/>
          <w:sz w:val="24"/>
          <w:szCs w:val="24"/>
        </w:rPr>
        <w:t>s</w:t>
      </w:r>
      <w:r w:rsidR="00F51F88" w:rsidRPr="005420FE">
        <w:rPr>
          <w:rFonts w:ascii="Times New Roman" w:hAnsi="Times New Roman"/>
          <w:sz w:val="24"/>
          <w:szCs w:val="24"/>
        </w:rPr>
        <w:t>tandarto LST EN ISO 15609-1:2013</w:t>
      </w:r>
      <w:r w:rsidR="00983FC2" w:rsidRPr="005420FE">
        <w:rPr>
          <w:rFonts w:ascii="Times New Roman" w:hAnsi="Times New Roman"/>
          <w:sz w:val="24"/>
          <w:szCs w:val="24"/>
        </w:rPr>
        <w:t xml:space="preserve"> reikalavimus (arba lygiaverčio) ir pateikti </w:t>
      </w:r>
      <w:r w:rsidR="007053E8" w:rsidRPr="005420FE">
        <w:rPr>
          <w:rFonts w:ascii="Times New Roman" w:hAnsi="Times New Roman"/>
          <w:bCs/>
          <w:noProof/>
          <w:color w:val="000000"/>
          <w:sz w:val="24"/>
          <w:szCs w:val="24"/>
          <w:lang w:eastAsia="lt-LT"/>
        </w:rPr>
        <w:t>Perkančiajam subjektui</w:t>
      </w:r>
      <w:r w:rsidR="00043393" w:rsidRPr="005420FE">
        <w:rPr>
          <w:rFonts w:ascii="Times New Roman" w:hAnsi="Times New Roman"/>
          <w:bCs/>
          <w:noProof/>
          <w:color w:val="000000"/>
          <w:sz w:val="24"/>
          <w:szCs w:val="24"/>
          <w:lang w:eastAsia="lt-LT"/>
        </w:rPr>
        <w:t>.</w:t>
      </w:r>
      <w:r w:rsidR="007053E8" w:rsidRPr="005420FE">
        <w:rPr>
          <w:rFonts w:ascii="Times New Roman" w:eastAsia="Times New Roman" w:hAnsi="Times New Roman"/>
          <w:sz w:val="24"/>
          <w:szCs w:val="24"/>
          <w:lang w:eastAsia="lt-LT"/>
        </w:rPr>
        <w:t xml:space="preserve"> </w:t>
      </w:r>
      <w:r w:rsidR="00983FC2" w:rsidRPr="005420FE">
        <w:rPr>
          <w:rFonts w:ascii="Times New Roman" w:hAnsi="Times New Roman"/>
          <w:sz w:val="24"/>
          <w:szCs w:val="24"/>
        </w:rPr>
        <w:t xml:space="preserve">SPA kopijos turi būti pas suvirintoją. Suvirinimas </w:t>
      </w:r>
      <w:r w:rsidR="009E7D42" w:rsidRPr="005420FE">
        <w:rPr>
          <w:rFonts w:ascii="Times New Roman" w:hAnsi="Times New Roman"/>
          <w:sz w:val="24"/>
          <w:szCs w:val="24"/>
        </w:rPr>
        <w:t xml:space="preserve">turės būti </w:t>
      </w:r>
      <w:r w:rsidR="00983FC2" w:rsidRPr="005420FE">
        <w:rPr>
          <w:rFonts w:ascii="Times New Roman" w:hAnsi="Times New Roman"/>
          <w:sz w:val="24"/>
          <w:szCs w:val="24"/>
        </w:rPr>
        <w:t>atliekamas pagal patvirtinto SPA reikalavimus.</w:t>
      </w:r>
    </w:p>
    <w:p w14:paraId="2176D249" w14:textId="2E916C88" w:rsidR="007B405A" w:rsidRPr="00C3789E" w:rsidRDefault="00064FFA" w:rsidP="007B405A">
      <w:pPr>
        <w:pStyle w:val="Sraopastraipa"/>
        <w:tabs>
          <w:tab w:val="center" w:pos="-2268"/>
          <w:tab w:val="left" w:pos="0"/>
          <w:tab w:val="left" w:pos="709"/>
          <w:tab w:val="left" w:pos="1134"/>
        </w:tabs>
        <w:spacing w:after="0" w:line="240" w:lineRule="auto"/>
        <w:ind w:left="0" w:firstLine="567"/>
        <w:jc w:val="both"/>
        <w:rPr>
          <w:rFonts w:ascii="Times New Roman" w:hAnsi="Times New Roman"/>
          <w:sz w:val="24"/>
        </w:rPr>
      </w:pPr>
      <w:r w:rsidRPr="006D71A0">
        <w:rPr>
          <w:rFonts w:ascii="Times New Roman" w:hAnsi="Times New Roman"/>
          <w:sz w:val="24"/>
          <w:szCs w:val="24"/>
        </w:rPr>
        <w:t>2</w:t>
      </w:r>
      <w:r w:rsidR="001018D0" w:rsidRPr="006D71A0">
        <w:rPr>
          <w:rFonts w:ascii="Times New Roman" w:hAnsi="Times New Roman"/>
          <w:sz w:val="24"/>
          <w:szCs w:val="24"/>
        </w:rPr>
        <w:t>7</w:t>
      </w:r>
      <w:r w:rsidR="00487F23" w:rsidRPr="006D71A0">
        <w:rPr>
          <w:rFonts w:ascii="Times New Roman" w:hAnsi="Times New Roman"/>
          <w:sz w:val="24"/>
          <w:szCs w:val="24"/>
        </w:rPr>
        <w:t>.</w:t>
      </w:r>
      <w:r w:rsidR="00612946" w:rsidRPr="006D71A0">
        <w:rPr>
          <w:rFonts w:ascii="Times New Roman" w:hAnsi="Times New Roman"/>
          <w:sz w:val="24"/>
          <w:szCs w:val="24"/>
        </w:rPr>
        <w:t>3</w:t>
      </w:r>
      <w:r w:rsidR="000670B0" w:rsidRPr="006D71A0">
        <w:rPr>
          <w:rFonts w:ascii="Times New Roman" w:hAnsi="Times New Roman"/>
          <w:sz w:val="24"/>
          <w:szCs w:val="24"/>
        </w:rPr>
        <w:t xml:space="preserve">. </w:t>
      </w:r>
      <w:r w:rsidR="007B405A" w:rsidRPr="00C3789E">
        <w:rPr>
          <w:rFonts w:ascii="Times New Roman" w:hAnsi="Times New Roman"/>
          <w:sz w:val="24"/>
        </w:rPr>
        <w:t xml:space="preserve">Perkantysis subjektas </w:t>
      </w:r>
      <w:r w:rsidR="007B405A" w:rsidRPr="006D71A0">
        <w:rPr>
          <w:rFonts w:ascii="Times New Roman" w:hAnsi="Times New Roman"/>
          <w:sz w:val="24"/>
          <w:szCs w:val="24"/>
        </w:rPr>
        <w:t xml:space="preserve">turi teisę pareikalauti iš </w:t>
      </w:r>
      <w:r w:rsidR="007B405A" w:rsidRPr="006D71A0">
        <w:rPr>
          <w:rFonts w:ascii="Times New Roman" w:eastAsia="Times New Roman" w:hAnsi="Times New Roman"/>
          <w:sz w:val="24"/>
          <w:szCs w:val="24"/>
          <w:lang w:eastAsia="lt-LT"/>
        </w:rPr>
        <w:t>Tiekėjo</w:t>
      </w:r>
      <w:r w:rsidR="007B405A" w:rsidRPr="006D71A0">
        <w:rPr>
          <w:rFonts w:ascii="Times New Roman" w:hAnsi="Times New Roman"/>
          <w:sz w:val="24"/>
          <w:szCs w:val="24"/>
        </w:rPr>
        <w:t>, kad suvirintojai suvirintų, o bekanalių vamzdynų movų montuotojai atliktų kontrolinius pavyzdžius</w:t>
      </w:r>
      <w:r w:rsidR="00943CDF" w:rsidRPr="006D71A0">
        <w:rPr>
          <w:rFonts w:ascii="Times New Roman" w:hAnsi="Times New Roman"/>
          <w:sz w:val="24"/>
          <w:szCs w:val="24"/>
        </w:rPr>
        <w:t>,</w:t>
      </w:r>
      <w:r w:rsidR="007B405A" w:rsidRPr="006D71A0">
        <w:rPr>
          <w:rFonts w:ascii="Times New Roman" w:hAnsi="Times New Roman"/>
          <w:sz w:val="24"/>
          <w:szCs w:val="24"/>
        </w:rPr>
        <w:t xml:space="preserve"> vykstant darbams ar prieš jų pradžią, dalyvaujant </w:t>
      </w:r>
      <w:r w:rsidR="007B405A" w:rsidRPr="00C3789E">
        <w:rPr>
          <w:rFonts w:ascii="Times New Roman" w:hAnsi="Times New Roman"/>
          <w:sz w:val="24"/>
        </w:rPr>
        <w:t>Perkančiojo subjekto</w:t>
      </w:r>
      <w:r w:rsidR="007B405A" w:rsidRPr="006D71A0">
        <w:rPr>
          <w:rFonts w:ascii="Times New Roman" w:eastAsia="Times New Roman" w:hAnsi="Times New Roman"/>
          <w:sz w:val="24"/>
          <w:szCs w:val="24"/>
          <w:lang w:eastAsia="lt-LT"/>
        </w:rPr>
        <w:t xml:space="preserve"> </w:t>
      </w:r>
      <w:r w:rsidR="007B405A" w:rsidRPr="006D71A0">
        <w:rPr>
          <w:rFonts w:ascii="Times New Roman" w:hAnsi="Times New Roman"/>
          <w:sz w:val="24"/>
          <w:szCs w:val="24"/>
        </w:rPr>
        <w:t xml:space="preserve">atstovams. Esant technologijos pažeidimams, </w:t>
      </w:r>
      <w:r w:rsidR="007B405A" w:rsidRPr="00C3789E">
        <w:rPr>
          <w:rFonts w:ascii="Times New Roman" w:hAnsi="Times New Roman"/>
          <w:sz w:val="24"/>
        </w:rPr>
        <w:t>Perkantysis subjektas</w:t>
      </w:r>
      <w:r w:rsidR="007B405A" w:rsidRPr="006D71A0">
        <w:rPr>
          <w:rFonts w:ascii="Times New Roman" w:eastAsia="Times New Roman" w:hAnsi="Times New Roman"/>
          <w:sz w:val="24"/>
          <w:szCs w:val="24"/>
          <w:lang w:eastAsia="lt-LT"/>
        </w:rPr>
        <w:t xml:space="preserve"> </w:t>
      </w:r>
      <w:r w:rsidR="007B405A" w:rsidRPr="006D71A0">
        <w:rPr>
          <w:rFonts w:ascii="Times New Roman" w:hAnsi="Times New Roman"/>
          <w:sz w:val="24"/>
          <w:szCs w:val="24"/>
        </w:rPr>
        <w:t>turi teisę sustabdyti Tiekėjo vykdomus darbus.</w:t>
      </w:r>
    </w:p>
    <w:p w14:paraId="5BEDE61D" w14:textId="2F4E5F20" w:rsidR="00580F28" w:rsidRPr="006D71A0" w:rsidRDefault="00580F28" w:rsidP="00580F28">
      <w:pPr>
        <w:pStyle w:val="Sraopastraipa"/>
        <w:tabs>
          <w:tab w:val="center" w:pos="-2268"/>
          <w:tab w:val="left" w:pos="0"/>
          <w:tab w:val="left" w:pos="709"/>
          <w:tab w:val="left" w:pos="1134"/>
        </w:tabs>
        <w:spacing w:after="0" w:line="240" w:lineRule="auto"/>
        <w:ind w:left="0" w:firstLine="567"/>
        <w:jc w:val="both"/>
        <w:rPr>
          <w:rFonts w:ascii="Times New Roman" w:hAnsi="Times New Roman"/>
          <w:bCs/>
          <w:noProof/>
          <w:sz w:val="24"/>
          <w:szCs w:val="24"/>
          <w:lang w:eastAsia="lt-LT"/>
        </w:rPr>
      </w:pPr>
      <w:r w:rsidRPr="006D71A0">
        <w:rPr>
          <w:rFonts w:ascii="Times New Roman" w:hAnsi="Times New Roman"/>
          <w:sz w:val="24"/>
          <w:szCs w:val="24"/>
        </w:rPr>
        <w:t>27.4. Vamzdynų suvirinimas ir siūlių kontrolė atliekama pagal Lietuvos Respublikos standarto LST EN 13941:2009+A1:2010 7.5 p. reikalavimus (arba lygiaverčio).</w:t>
      </w:r>
    </w:p>
    <w:p w14:paraId="1ADBA228" w14:textId="577A9DE2" w:rsidR="00983FC2" w:rsidRPr="005420FE" w:rsidRDefault="00064FFA" w:rsidP="007B405A">
      <w:pPr>
        <w:pStyle w:val="Sraopastraipa"/>
        <w:tabs>
          <w:tab w:val="center" w:pos="-2268"/>
          <w:tab w:val="left" w:pos="0"/>
          <w:tab w:val="left" w:pos="709"/>
          <w:tab w:val="left" w:pos="1134"/>
        </w:tabs>
        <w:spacing w:after="0" w:line="240" w:lineRule="auto"/>
        <w:ind w:left="0" w:firstLine="567"/>
        <w:jc w:val="both"/>
        <w:rPr>
          <w:rFonts w:ascii="Times New Roman" w:eastAsia="Times New Roman" w:hAnsi="Times New Roman"/>
          <w:sz w:val="24"/>
          <w:szCs w:val="24"/>
          <w:lang w:eastAsia="lt-LT"/>
        </w:rPr>
      </w:pPr>
      <w:r w:rsidRPr="006D71A0">
        <w:rPr>
          <w:rFonts w:ascii="Times New Roman" w:eastAsia="Times New Roman" w:hAnsi="Times New Roman"/>
          <w:sz w:val="24"/>
          <w:szCs w:val="24"/>
          <w:lang w:eastAsia="lt-LT"/>
        </w:rPr>
        <w:t>2</w:t>
      </w:r>
      <w:r w:rsidR="001018D0" w:rsidRPr="006D71A0">
        <w:rPr>
          <w:rFonts w:ascii="Times New Roman" w:eastAsia="Times New Roman" w:hAnsi="Times New Roman"/>
          <w:sz w:val="24"/>
          <w:szCs w:val="24"/>
          <w:lang w:eastAsia="lt-LT"/>
        </w:rPr>
        <w:t>8</w:t>
      </w:r>
      <w:r w:rsidR="00983FC2" w:rsidRPr="006D71A0">
        <w:rPr>
          <w:rFonts w:ascii="Times New Roman" w:eastAsia="Times New Roman" w:hAnsi="Times New Roman"/>
          <w:sz w:val="24"/>
          <w:szCs w:val="24"/>
          <w:lang w:eastAsia="lt-LT"/>
        </w:rPr>
        <w:t xml:space="preserve">. Prieš </w:t>
      </w:r>
      <w:r w:rsidR="007B405A" w:rsidRPr="006D71A0">
        <w:rPr>
          <w:rFonts w:ascii="Times New Roman" w:eastAsia="Times New Roman" w:hAnsi="Times New Roman"/>
          <w:sz w:val="24"/>
          <w:szCs w:val="24"/>
          <w:lang w:eastAsia="lt-LT"/>
        </w:rPr>
        <w:t xml:space="preserve">pradedant </w:t>
      </w:r>
      <w:r w:rsidR="00983FC2" w:rsidRPr="006D71A0">
        <w:rPr>
          <w:rFonts w:ascii="Times New Roman" w:eastAsia="Times New Roman" w:hAnsi="Times New Roman"/>
          <w:sz w:val="24"/>
          <w:szCs w:val="24"/>
          <w:lang w:eastAsia="lt-LT"/>
        </w:rPr>
        <w:t xml:space="preserve">suvirinimo darbus Tiekėjas </w:t>
      </w:r>
      <w:r w:rsidR="00172227" w:rsidRPr="006D71A0">
        <w:rPr>
          <w:rFonts w:ascii="Times New Roman" w:eastAsia="Times New Roman" w:hAnsi="Times New Roman"/>
          <w:sz w:val="24"/>
          <w:szCs w:val="24"/>
          <w:lang w:eastAsia="lt-LT"/>
        </w:rPr>
        <w:t xml:space="preserve">turi </w:t>
      </w:r>
      <w:r w:rsidR="00983FC2" w:rsidRPr="006D71A0">
        <w:rPr>
          <w:rFonts w:ascii="Times New Roman" w:eastAsia="Times New Roman" w:hAnsi="Times New Roman"/>
          <w:sz w:val="24"/>
          <w:szCs w:val="24"/>
          <w:lang w:eastAsia="lt-LT"/>
        </w:rPr>
        <w:t>pateik</w:t>
      </w:r>
      <w:r w:rsidR="00172227" w:rsidRPr="006D71A0">
        <w:rPr>
          <w:rFonts w:ascii="Times New Roman" w:eastAsia="Times New Roman" w:hAnsi="Times New Roman"/>
          <w:sz w:val="24"/>
          <w:szCs w:val="24"/>
          <w:lang w:eastAsia="lt-LT"/>
        </w:rPr>
        <w:t>ti</w:t>
      </w:r>
      <w:r w:rsidR="00983FC2" w:rsidRPr="006D71A0">
        <w:rPr>
          <w:rFonts w:ascii="Times New Roman" w:eastAsia="Times New Roman" w:hAnsi="Times New Roman"/>
          <w:sz w:val="24"/>
          <w:szCs w:val="24"/>
          <w:lang w:eastAsia="lt-LT"/>
        </w:rPr>
        <w:t xml:space="preserve"> </w:t>
      </w:r>
      <w:r w:rsidR="007053E8" w:rsidRPr="00C3789E">
        <w:rPr>
          <w:rFonts w:ascii="Times New Roman" w:hAnsi="Times New Roman"/>
          <w:sz w:val="24"/>
        </w:rPr>
        <w:t xml:space="preserve">Perkančiajam </w:t>
      </w:r>
      <w:r w:rsidR="007053E8" w:rsidRPr="005420FE">
        <w:rPr>
          <w:rFonts w:ascii="Times New Roman" w:hAnsi="Times New Roman"/>
          <w:bCs/>
          <w:noProof/>
          <w:color w:val="000000"/>
          <w:sz w:val="24"/>
          <w:szCs w:val="24"/>
          <w:lang w:eastAsia="lt-LT"/>
        </w:rPr>
        <w:t>subjektui</w:t>
      </w:r>
      <w:r w:rsidR="00983FC2" w:rsidRPr="005420FE">
        <w:rPr>
          <w:rFonts w:ascii="Times New Roman" w:eastAsia="Times New Roman" w:hAnsi="Times New Roman"/>
          <w:sz w:val="24"/>
          <w:szCs w:val="24"/>
          <w:lang w:eastAsia="lt-LT"/>
        </w:rPr>
        <w:t xml:space="preserve"> suderinimui tokią dokumentaciją:</w:t>
      </w:r>
    </w:p>
    <w:p w14:paraId="76E8A2A2" w14:textId="29F3D025" w:rsidR="00983FC2" w:rsidRPr="005420FE" w:rsidRDefault="00064FFA" w:rsidP="000670B0">
      <w:pPr>
        <w:tabs>
          <w:tab w:val="center" w:pos="-2268"/>
          <w:tab w:val="left" w:pos="0"/>
          <w:tab w:val="left" w:pos="709"/>
          <w:tab w:val="left" w:pos="1134"/>
        </w:tabs>
        <w:spacing w:after="0" w:line="240" w:lineRule="auto"/>
        <w:ind w:left="568"/>
        <w:jc w:val="both"/>
        <w:rPr>
          <w:rFonts w:ascii="Times New Roman" w:hAnsi="Times New Roman"/>
          <w:sz w:val="24"/>
          <w:szCs w:val="24"/>
        </w:rPr>
      </w:pPr>
      <w:r w:rsidRPr="005420FE">
        <w:rPr>
          <w:rFonts w:ascii="Times New Roman" w:hAnsi="Times New Roman"/>
          <w:sz w:val="24"/>
          <w:szCs w:val="24"/>
        </w:rPr>
        <w:t>2</w:t>
      </w:r>
      <w:r w:rsidR="001018D0" w:rsidRPr="005420FE">
        <w:rPr>
          <w:rFonts w:ascii="Times New Roman" w:hAnsi="Times New Roman"/>
          <w:sz w:val="24"/>
          <w:szCs w:val="24"/>
        </w:rPr>
        <w:t>8</w:t>
      </w:r>
      <w:r w:rsidR="000670B0" w:rsidRPr="005420FE">
        <w:rPr>
          <w:rFonts w:ascii="Times New Roman" w:hAnsi="Times New Roman"/>
          <w:sz w:val="24"/>
          <w:szCs w:val="24"/>
        </w:rPr>
        <w:t>.1.</w:t>
      </w:r>
      <w:r w:rsidR="00983FC2" w:rsidRPr="005420FE">
        <w:rPr>
          <w:rFonts w:ascii="Times New Roman" w:hAnsi="Times New Roman"/>
          <w:sz w:val="24"/>
          <w:szCs w:val="24"/>
        </w:rPr>
        <w:t xml:space="preserve"> Personalo kvalifikacinių pažymėjimų kopijas.</w:t>
      </w:r>
    </w:p>
    <w:p w14:paraId="55B41357" w14:textId="496FC31C" w:rsidR="00983FC2" w:rsidRPr="005420FE" w:rsidRDefault="00064FFA" w:rsidP="000670B0">
      <w:pPr>
        <w:tabs>
          <w:tab w:val="center" w:pos="-2268"/>
          <w:tab w:val="left" w:pos="567"/>
          <w:tab w:val="left" w:pos="993"/>
          <w:tab w:val="left" w:pos="1134"/>
          <w:tab w:val="left" w:pos="1276"/>
        </w:tabs>
        <w:spacing w:after="0" w:line="240" w:lineRule="auto"/>
        <w:ind w:firstLine="567"/>
        <w:jc w:val="both"/>
        <w:rPr>
          <w:rFonts w:ascii="Times New Roman" w:hAnsi="Times New Roman"/>
          <w:sz w:val="24"/>
          <w:szCs w:val="24"/>
        </w:rPr>
      </w:pPr>
      <w:r w:rsidRPr="005420FE">
        <w:rPr>
          <w:rFonts w:ascii="Times New Roman" w:hAnsi="Times New Roman"/>
          <w:sz w:val="24"/>
          <w:szCs w:val="24"/>
        </w:rPr>
        <w:t>2</w:t>
      </w:r>
      <w:r w:rsidR="001018D0" w:rsidRPr="005420FE">
        <w:rPr>
          <w:rFonts w:ascii="Times New Roman" w:hAnsi="Times New Roman"/>
          <w:sz w:val="24"/>
          <w:szCs w:val="24"/>
        </w:rPr>
        <w:t>8</w:t>
      </w:r>
      <w:r w:rsidR="000670B0" w:rsidRPr="005420FE">
        <w:rPr>
          <w:rFonts w:ascii="Times New Roman" w:hAnsi="Times New Roman"/>
          <w:sz w:val="24"/>
          <w:szCs w:val="24"/>
        </w:rPr>
        <w:t xml:space="preserve">.2. </w:t>
      </w:r>
      <w:r w:rsidR="00043393" w:rsidRPr="005420FE">
        <w:rPr>
          <w:rFonts w:ascii="Times New Roman" w:hAnsi="Times New Roman"/>
          <w:sz w:val="24"/>
          <w:szCs w:val="24"/>
        </w:rPr>
        <w:t>SPA</w:t>
      </w:r>
      <w:r w:rsidR="00983FC2" w:rsidRPr="005420FE">
        <w:rPr>
          <w:rFonts w:ascii="Times New Roman" w:hAnsi="Times New Roman"/>
          <w:sz w:val="24"/>
          <w:szCs w:val="24"/>
        </w:rPr>
        <w:t>.</w:t>
      </w:r>
    </w:p>
    <w:p w14:paraId="7856DF6C" w14:textId="1F8189FD" w:rsidR="00983FC2" w:rsidRPr="005420FE" w:rsidRDefault="00064FFA" w:rsidP="000670B0">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2</w:t>
      </w:r>
      <w:r w:rsidR="001018D0" w:rsidRPr="005420FE">
        <w:rPr>
          <w:rFonts w:ascii="Times New Roman" w:hAnsi="Times New Roman"/>
          <w:sz w:val="24"/>
          <w:szCs w:val="24"/>
        </w:rPr>
        <w:t>8</w:t>
      </w:r>
      <w:r w:rsidR="000670B0" w:rsidRPr="005420FE">
        <w:rPr>
          <w:rFonts w:ascii="Times New Roman" w:hAnsi="Times New Roman"/>
          <w:sz w:val="24"/>
          <w:szCs w:val="24"/>
        </w:rPr>
        <w:t xml:space="preserve">.3. </w:t>
      </w:r>
      <w:r w:rsidR="00983FC2" w:rsidRPr="005420FE">
        <w:rPr>
          <w:rFonts w:ascii="Times New Roman" w:hAnsi="Times New Roman"/>
          <w:sz w:val="24"/>
          <w:szCs w:val="24"/>
        </w:rPr>
        <w:t>Naudojamų medžiagų sertifikatus.</w:t>
      </w:r>
    </w:p>
    <w:p w14:paraId="37C624E0" w14:textId="1A468C5B" w:rsidR="00983FC2" w:rsidRPr="005420FE" w:rsidRDefault="00064FFA" w:rsidP="000670B0">
      <w:pPr>
        <w:tabs>
          <w:tab w:val="center" w:pos="-2268"/>
          <w:tab w:val="left" w:pos="0"/>
          <w:tab w:val="left" w:pos="709"/>
          <w:tab w:val="left" w:pos="1134"/>
        </w:tabs>
        <w:spacing w:after="0" w:line="240" w:lineRule="auto"/>
        <w:ind w:left="568"/>
        <w:jc w:val="both"/>
        <w:rPr>
          <w:rFonts w:ascii="Times New Roman" w:hAnsi="Times New Roman"/>
          <w:sz w:val="24"/>
          <w:szCs w:val="24"/>
        </w:rPr>
      </w:pPr>
      <w:r w:rsidRPr="005420FE">
        <w:rPr>
          <w:rFonts w:ascii="Times New Roman" w:hAnsi="Times New Roman"/>
          <w:sz w:val="24"/>
          <w:szCs w:val="24"/>
        </w:rPr>
        <w:t>2</w:t>
      </w:r>
      <w:r w:rsidR="001018D0" w:rsidRPr="005420FE">
        <w:rPr>
          <w:rFonts w:ascii="Times New Roman" w:hAnsi="Times New Roman"/>
          <w:sz w:val="24"/>
          <w:szCs w:val="24"/>
        </w:rPr>
        <w:t>8</w:t>
      </w:r>
      <w:r w:rsidR="000670B0" w:rsidRPr="005420FE">
        <w:rPr>
          <w:rFonts w:ascii="Times New Roman" w:hAnsi="Times New Roman"/>
          <w:sz w:val="24"/>
          <w:szCs w:val="24"/>
        </w:rPr>
        <w:t xml:space="preserve">.4. </w:t>
      </w:r>
      <w:r w:rsidR="00983FC2" w:rsidRPr="005420FE">
        <w:rPr>
          <w:rFonts w:ascii="Times New Roman" w:hAnsi="Times New Roman"/>
          <w:sz w:val="24"/>
          <w:szCs w:val="24"/>
        </w:rPr>
        <w:t>Suvirinimo medžiagų sertifikatus.</w:t>
      </w:r>
    </w:p>
    <w:p w14:paraId="47817BEB" w14:textId="4A2E50C1" w:rsidR="00983FC2" w:rsidRPr="005420FE" w:rsidRDefault="00BB302B" w:rsidP="000670B0">
      <w:pPr>
        <w:pStyle w:val="Sraopastraipa"/>
        <w:tabs>
          <w:tab w:val="left" w:pos="0"/>
          <w:tab w:val="left" w:pos="1134"/>
          <w:tab w:val="left" w:pos="5385"/>
        </w:tabs>
        <w:spacing w:after="0" w:line="240" w:lineRule="auto"/>
        <w:ind w:left="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2</w:t>
      </w:r>
      <w:r>
        <w:rPr>
          <w:rFonts w:ascii="Times New Roman" w:eastAsia="Times New Roman" w:hAnsi="Times New Roman"/>
          <w:sz w:val="24"/>
          <w:szCs w:val="24"/>
          <w:lang w:eastAsia="lt-LT"/>
        </w:rPr>
        <w:t>9</w:t>
      </w:r>
      <w:r w:rsidR="000670B0"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Prieš suvirinimą turi būti atlikta:</w:t>
      </w:r>
    </w:p>
    <w:p w14:paraId="4D7BB858" w14:textId="6DDCE60F" w:rsidR="00983FC2" w:rsidRPr="005420FE" w:rsidRDefault="00BB302B" w:rsidP="000670B0">
      <w:pPr>
        <w:pStyle w:val="Sraopastraipa"/>
        <w:tabs>
          <w:tab w:val="center" w:pos="-2268"/>
          <w:tab w:val="left" w:pos="0"/>
          <w:tab w:val="left" w:pos="567"/>
          <w:tab w:val="left" w:pos="709"/>
        </w:tabs>
        <w:spacing w:after="0" w:line="240" w:lineRule="auto"/>
        <w:ind w:left="567"/>
        <w:jc w:val="both"/>
        <w:rPr>
          <w:rFonts w:ascii="Times New Roman" w:hAnsi="Times New Roman"/>
          <w:sz w:val="24"/>
          <w:szCs w:val="24"/>
        </w:rPr>
      </w:pPr>
      <w:r w:rsidRPr="005420FE">
        <w:rPr>
          <w:rFonts w:ascii="Times New Roman" w:hAnsi="Times New Roman"/>
          <w:sz w:val="24"/>
          <w:szCs w:val="24"/>
        </w:rPr>
        <w:t>2</w:t>
      </w:r>
      <w:r>
        <w:rPr>
          <w:rFonts w:ascii="Times New Roman" w:hAnsi="Times New Roman"/>
          <w:sz w:val="24"/>
          <w:szCs w:val="24"/>
        </w:rPr>
        <w:t>9</w:t>
      </w:r>
      <w:r w:rsidR="000670B0" w:rsidRPr="005420FE">
        <w:rPr>
          <w:rFonts w:ascii="Times New Roman" w:hAnsi="Times New Roman"/>
          <w:sz w:val="24"/>
          <w:szCs w:val="24"/>
        </w:rPr>
        <w:t xml:space="preserve">.1. </w:t>
      </w:r>
      <w:r w:rsidR="00983FC2" w:rsidRPr="005420FE">
        <w:rPr>
          <w:rFonts w:ascii="Times New Roman" w:hAnsi="Times New Roman"/>
          <w:sz w:val="24"/>
          <w:szCs w:val="24"/>
        </w:rPr>
        <w:t>Naudojamų medžiagų identifikacija.</w:t>
      </w:r>
    </w:p>
    <w:p w14:paraId="1E5BD6DF" w14:textId="4E72C782" w:rsidR="00983FC2" w:rsidRPr="005420FE" w:rsidRDefault="00BB302B" w:rsidP="000670B0">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2</w:t>
      </w:r>
      <w:r>
        <w:rPr>
          <w:rFonts w:ascii="Times New Roman" w:hAnsi="Times New Roman"/>
          <w:sz w:val="24"/>
          <w:szCs w:val="24"/>
        </w:rPr>
        <w:t>9</w:t>
      </w:r>
      <w:r w:rsidR="000670B0" w:rsidRPr="005420FE">
        <w:rPr>
          <w:rFonts w:ascii="Times New Roman" w:hAnsi="Times New Roman"/>
          <w:sz w:val="24"/>
          <w:szCs w:val="24"/>
        </w:rPr>
        <w:t xml:space="preserve">.2 </w:t>
      </w:r>
      <w:r w:rsidR="00983FC2" w:rsidRPr="005420FE">
        <w:rPr>
          <w:rFonts w:ascii="Times New Roman" w:hAnsi="Times New Roman"/>
          <w:sz w:val="24"/>
          <w:szCs w:val="24"/>
        </w:rPr>
        <w:t>Suvirinimo medžiagų identifikacija.</w:t>
      </w:r>
    </w:p>
    <w:p w14:paraId="444EE6C1" w14:textId="245C9C05" w:rsidR="00983FC2" w:rsidRPr="005420FE" w:rsidRDefault="00BB302B" w:rsidP="000670B0">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2</w:t>
      </w:r>
      <w:r>
        <w:rPr>
          <w:rFonts w:ascii="Times New Roman" w:hAnsi="Times New Roman"/>
          <w:sz w:val="24"/>
          <w:szCs w:val="24"/>
        </w:rPr>
        <w:t>9</w:t>
      </w:r>
      <w:r w:rsidR="000670B0" w:rsidRPr="005420FE">
        <w:rPr>
          <w:rFonts w:ascii="Times New Roman" w:hAnsi="Times New Roman"/>
          <w:sz w:val="24"/>
          <w:szCs w:val="24"/>
        </w:rPr>
        <w:t xml:space="preserve">.3. </w:t>
      </w:r>
      <w:r w:rsidR="00983FC2" w:rsidRPr="005420FE">
        <w:rPr>
          <w:rFonts w:ascii="Times New Roman" w:hAnsi="Times New Roman"/>
          <w:sz w:val="24"/>
          <w:szCs w:val="24"/>
        </w:rPr>
        <w:t>Suvirinimo sąlygų patikrinimas.</w:t>
      </w:r>
    </w:p>
    <w:p w14:paraId="21F7475E" w14:textId="0FDA44D6" w:rsidR="00983FC2" w:rsidRPr="005420FE" w:rsidRDefault="00BB302B" w:rsidP="000670B0">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2</w:t>
      </w:r>
      <w:r>
        <w:rPr>
          <w:rFonts w:ascii="Times New Roman" w:hAnsi="Times New Roman"/>
          <w:sz w:val="24"/>
          <w:szCs w:val="24"/>
        </w:rPr>
        <w:t>9</w:t>
      </w:r>
      <w:r w:rsidR="000670B0" w:rsidRPr="005420FE">
        <w:rPr>
          <w:rFonts w:ascii="Times New Roman" w:hAnsi="Times New Roman"/>
          <w:sz w:val="24"/>
          <w:szCs w:val="24"/>
        </w:rPr>
        <w:t xml:space="preserve">.4. </w:t>
      </w:r>
      <w:r w:rsidR="00983FC2" w:rsidRPr="005420FE">
        <w:rPr>
          <w:rFonts w:ascii="Times New Roman" w:hAnsi="Times New Roman"/>
          <w:sz w:val="24"/>
          <w:szCs w:val="24"/>
        </w:rPr>
        <w:t>Suvirinimo medžiagų laikymo darbo vietoje patikrinimas.</w:t>
      </w:r>
    </w:p>
    <w:p w14:paraId="6AF72E4B" w14:textId="438F7120" w:rsidR="00C461EC" w:rsidRDefault="00BB302B" w:rsidP="00BB302B">
      <w:pPr>
        <w:pStyle w:val="Sraopastraipa"/>
        <w:tabs>
          <w:tab w:val="left" w:pos="0"/>
          <w:tab w:val="left" w:pos="993"/>
          <w:tab w:val="left" w:pos="1134"/>
          <w:tab w:val="left" w:pos="5385"/>
        </w:tabs>
        <w:spacing w:after="0" w:line="240" w:lineRule="auto"/>
        <w:ind w:left="567"/>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30</w:t>
      </w:r>
      <w:r w:rsidR="000670B0" w:rsidRPr="005420FE">
        <w:rPr>
          <w:rFonts w:ascii="Times New Roman" w:eastAsia="Times New Roman" w:hAnsi="Times New Roman"/>
          <w:color w:val="000000" w:themeColor="text1"/>
          <w:sz w:val="24"/>
          <w:szCs w:val="24"/>
          <w:lang w:eastAsia="lt-LT"/>
        </w:rPr>
        <w:t xml:space="preserve">. </w:t>
      </w:r>
      <w:r w:rsidR="00983FC2" w:rsidRPr="005420FE">
        <w:rPr>
          <w:rFonts w:ascii="Times New Roman" w:eastAsia="Times New Roman" w:hAnsi="Times New Roman"/>
          <w:color w:val="000000" w:themeColor="text1"/>
          <w:sz w:val="24"/>
          <w:szCs w:val="24"/>
          <w:lang w:eastAsia="lt-LT"/>
        </w:rPr>
        <w:t>Suvirinimo sujungimų patikrinimą neardančiais metodais (rentgenu arba ultragarsu)</w:t>
      </w:r>
      <w:r w:rsidR="00C461EC">
        <w:rPr>
          <w:rFonts w:ascii="Times New Roman" w:eastAsia="Times New Roman" w:hAnsi="Times New Roman"/>
          <w:color w:val="000000" w:themeColor="text1"/>
          <w:sz w:val="24"/>
          <w:szCs w:val="24"/>
          <w:lang w:eastAsia="lt-LT"/>
        </w:rPr>
        <w:t>.</w:t>
      </w:r>
    </w:p>
    <w:p w14:paraId="26799F0B" w14:textId="27B7EAAF" w:rsidR="00983FC2" w:rsidRPr="005420FE" w:rsidRDefault="00983FC2" w:rsidP="00BB302B">
      <w:pPr>
        <w:pStyle w:val="Sraopastraipa"/>
        <w:tabs>
          <w:tab w:val="left" w:pos="0"/>
          <w:tab w:val="left" w:pos="993"/>
          <w:tab w:val="left" w:pos="1134"/>
          <w:tab w:val="left" w:pos="5385"/>
        </w:tabs>
        <w:spacing w:after="0" w:line="240" w:lineRule="auto"/>
        <w:ind w:left="0"/>
        <w:rPr>
          <w:rFonts w:ascii="Times New Roman" w:eastAsia="Times New Roman" w:hAnsi="Times New Roman"/>
          <w:color w:val="000000" w:themeColor="text1"/>
          <w:sz w:val="24"/>
          <w:szCs w:val="24"/>
          <w:lang w:eastAsia="lt-LT"/>
        </w:rPr>
      </w:pPr>
      <w:r w:rsidRPr="005420FE">
        <w:rPr>
          <w:rFonts w:ascii="Times New Roman" w:eastAsia="Times New Roman" w:hAnsi="Times New Roman"/>
          <w:color w:val="000000" w:themeColor="text1"/>
          <w:sz w:val="24"/>
          <w:szCs w:val="24"/>
          <w:lang w:eastAsia="lt-LT"/>
        </w:rPr>
        <w:t xml:space="preserve">Tiekėjo </w:t>
      </w:r>
      <w:r w:rsidR="0014609C" w:rsidRPr="005420FE">
        <w:rPr>
          <w:rFonts w:ascii="Times New Roman" w:eastAsia="Times New Roman" w:hAnsi="Times New Roman"/>
          <w:color w:val="000000" w:themeColor="text1"/>
          <w:sz w:val="24"/>
          <w:szCs w:val="24"/>
          <w:lang w:eastAsia="lt-LT"/>
        </w:rPr>
        <w:t>sąskaita</w:t>
      </w:r>
      <w:r w:rsidRPr="005420FE">
        <w:rPr>
          <w:rFonts w:ascii="Times New Roman" w:eastAsia="Times New Roman" w:hAnsi="Times New Roman"/>
          <w:color w:val="000000" w:themeColor="text1"/>
          <w:sz w:val="24"/>
          <w:szCs w:val="24"/>
          <w:lang w:eastAsia="lt-LT"/>
        </w:rPr>
        <w:t xml:space="preserve"> atliks Tiekėjo pasamdyta sertifikuota laboratorija.</w:t>
      </w:r>
    </w:p>
    <w:p w14:paraId="22D71DD3" w14:textId="70F3B8FB" w:rsidR="00983FC2" w:rsidRPr="005420FE" w:rsidRDefault="00BB302B" w:rsidP="000670B0">
      <w:pPr>
        <w:tabs>
          <w:tab w:val="left" w:pos="0"/>
          <w:tab w:val="left" w:pos="993"/>
          <w:tab w:val="left" w:pos="1134"/>
          <w:tab w:val="left" w:pos="5385"/>
        </w:tabs>
        <w:spacing w:after="0" w:line="240" w:lineRule="auto"/>
        <w:ind w:left="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3</w:t>
      </w:r>
      <w:r>
        <w:rPr>
          <w:rFonts w:ascii="Times New Roman" w:eastAsia="Times New Roman" w:hAnsi="Times New Roman"/>
          <w:sz w:val="24"/>
          <w:szCs w:val="24"/>
          <w:lang w:eastAsia="lt-LT"/>
        </w:rPr>
        <w:t>1</w:t>
      </w:r>
      <w:r w:rsidR="000670B0"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 xml:space="preserve">Atlikus visus suvirinimo ir kontrolės darbus, </w:t>
      </w:r>
      <w:r w:rsidR="00EA22D3" w:rsidRPr="005420FE">
        <w:rPr>
          <w:rFonts w:ascii="Times New Roman" w:eastAsia="Times New Roman" w:hAnsi="Times New Roman"/>
          <w:sz w:val="24"/>
          <w:szCs w:val="24"/>
          <w:lang w:eastAsia="lt-LT"/>
        </w:rPr>
        <w:t>Perkančiajam subjektui</w:t>
      </w:r>
      <w:r w:rsidR="00983FC2" w:rsidRPr="005420FE">
        <w:rPr>
          <w:rFonts w:ascii="Times New Roman" w:eastAsia="Times New Roman" w:hAnsi="Times New Roman"/>
          <w:sz w:val="24"/>
          <w:szCs w:val="24"/>
          <w:lang w:eastAsia="lt-LT"/>
        </w:rPr>
        <w:t xml:space="preserve"> tur</w:t>
      </w:r>
      <w:r w:rsidR="009E7D42" w:rsidRPr="005420FE">
        <w:rPr>
          <w:rFonts w:ascii="Times New Roman" w:eastAsia="Times New Roman" w:hAnsi="Times New Roman"/>
          <w:sz w:val="24"/>
          <w:szCs w:val="24"/>
          <w:lang w:eastAsia="lt-LT"/>
        </w:rPr>
        <w:t>ės</w:t>
      </w:r>
      <w:r w:rsidR="00983FC2" w:rsidRPr="005420FE">
        <w:rPr>
          <w:rFonts w:ascii="Times New Roman" w:eastAsia="Times New Roman" w:hAnsi="Times New Roman"/>
          <w:sz w:val="24"/>
          <w:szCs w:val="24"/>
          <w:lang w:eastAsia="lt-LT"/>
        </w:rPr>
        <w:t xml:space="preserve"> būti pateikta:</w:t>
      </w:r>
    </w:p>
    <w:p w14:paraId="319FDD4D" w14:textId="510C65A6" w:rsidR="00983FC2" w:rsidRPr="005420FE" w:rsidRDefault="00BB302B" w:rsidP="000670B0">
      <w:pPr>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1</w:t>
      </w:r>
      <w:r w:rsidR="000670B0" w:rsidRPr="005420FE">
        <w:rPr>
          <w:rFonts w:ascii="Times New Roman" w:hAnsi="Times New Roman"/>
          <w:sz w:val="24"/>
          <w:szCs w:val="24"/>
        </w:rPr>
        <w:t xml:space="preserve">.1. </w:t>
      </w:r>
      <w:r w:rsidR="00983FC2" w:rsidRPr="005420FE">
        <w:rPr>
          <w:rFonts w:ascii="Times New Roman" w:hAnsi="Times New Roman"/>
          <w:sz w:val="24"/>
          <w:szCs w:val="24"/>
        </w:rPr>
        <w:t>Personalo kvalifikacinių pažymėjimų kopijos.</w:t>
      </w:r>
    </w:p>
    <w:p w14:paraId="5CF9AEE9" w14:textId="63A483DE" w:rsidR="00983FC2" w:rsidRPr="005420FE" w:rsidRDefault="00BB302B" w:rsidP="000670B0">
      <w:pPr>
        <w:tabs>
          <w:tab w:val="center" w:pos="-2268"/>
          <w:tab w:val="left" w:pos="0"/>
          <w:tab w:val="left" w:pos="567"/>
          <w:tab w:val="left" w:pos="993"/>
          <w:tab w:val="left" w:pos="1134"/>
          <w:tab w:val="left" w:pos="1276"/>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1</w:t>
      </w:r>
      <w:r w:rsidR="000670B0" w:rsidRPr="005420FE">
        <w:rPr>
          <w:rFonts w:ascii="Times New Roman" w:hAnsi="Times New Roman"/>
          <w:sz w:val="24"/>
          <w:szCs w:val="24"/>
        </w:rPr>
        <w:t xml:space="preserve">.2. </w:t>
      </w:r>
      <w:r w:rsidR="00043393" w:rsidRPr="005420FE">
        <w:rPr>
          <w:rFonts w:ascii="Times New Roman" w:hAnsi="Times New Roman"/>
          <w:sz w:val="24"/>
          <w:szCs w:val="24"/>
        </w:rPr>
        <w:t>SPA</w:t>
      </w:r>
      <w:r w:rsidR="00983FC2" w:rsidRPr="005420FE">
        <w:rPr>
          <w:rFonts w:ascii="Times New Roman" w:hAnsi="Times New Roman"/>
          <w:sz w:val="24"/>
          <w:szCs w:val="24"/>
        </w:rPr>
        <w:t>.</w:t>
      </w:r>
    </w:p>
    <w:p w14:paraId="71B7F59C" w14:textId="3963D170" w:rsidR="00983FC2" w:rsidRPr="005420FE" w:rsidRDefault="00BB302B" w:rsidP="000670B0">
      <w:pPr>
        <w:tabs>
          <w:tab w:val="center" w:pos="-2268"/>
          <w:tab w:val="left" w:pos="0"/>
          <w:tab w:val="left" w:pos="567"/>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1</w:t>
      </w:r>
      <w:r w:rsidR="000670B0" w:rsidRPr="005420FE">
        <w:rPr>
          <w:rFonts w:ascii="Times New Roman" w:hAnsi="Times New Roman"/>
          <w:sz w:val="24"/>
          <w:szCs w:val="24"/>
        </w:rPr>
        <w:t xml:space="preserve">.3. </w:t>
      </w:r>
      <w:r w:rsidR="00983FC2" w:rsidRPr="005420FE">
        <w:rPr>
          <w:rFonts w:ascii="Times New Roman" w:hAnsi="Times New Roman"/>
          <w:sz w:val="24"/>
          <w:szCs w:val="24"/>
        </w:rPr>
        <w:t>Naudotų medžiagų sertifikatai.</w:t>
      </w:r>
    </w:p>
    <w:p w14:paraId="39566120" w14:textId="45667DD8" w:rsidR="00983FC2" w:rsidRPr="005420FE" w:rsidRDefault="00BB302B" w:rsidP="000670B0">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1</w:t>
      </w:r>
      <w:r w:rsidR="000670B0" w:rsidRPr="005420FE">
        <w:rPr>
          <w:rFonts w:ascii="Times New Roman" w:hAnsi="Times New Roman"/>
          <w:sz w:val="24"/>
          <w:szCs w:val="24"/>
        </w:rPr>
        <w:t xml:space="preserve">.4. </w:t>
      </w:r>
      <w:r w:rsidR="00983FC2" w:rsidRPr="005420FE">
        <w:rPr>
          <w:rFonts w:ascii="Times New Roman" w:hAnsi="Times New Roman"/>
          <w:sz w:val="24"/>
          <w:szCs w:val="24"/>
        </w:rPr>
        <w:t>Suvirinimo medžiagų sertifikatai.</w:t>
      </w:r>
    </w:p>
    <w:p w14:paraId="384C82B7" w14:textId="07F69E3D" w:rsidR="00983FC2" w:rsidRPr="005420FE" w:rsidRDefault="00BB302B" w:rsidP="0014609C">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1</w:t>
      </w:r>
      <w:r w:rsidR="000670B0" w:rsidRPr="005420FE">
        <w:rPr>
          <w:rFonts w:ascii="Times New Roman" w:hAnsi="Times New Roman"/>
          <w:sz w:val="24"/>
          <w:szCs w:val="24"/>
        </w:rPr>
        <w:t>.5</w:t>
      </w:r>
      <w:r w:rsidR="005300D7" w:rsidRPr="005420FE">
        <w:rPr>
          <w:rFonts w:ascii="Times New Roman" w:hAnsi="Times New Roman"/>
          <w:sz w:val="24"/>
          <w:szCs w:val="24"/>
        </w:rPr>
        <w:t xml:space="preserve">. </w:t>
      </w:r>
      <w:r w:rsidR="00983FC2" w:rsidRPr="005420FE">
        <w:rPr>
          <w:rFonts w:ascii="Times New Roman" w:hAnsi="Times New Roman"/>
          <w:sz w:val="24"/>
          <w:szCs w:val="24"/>
        </w:rPr>
        <w:t xml:space="preserve">Siūlių kontrolės neardančiais metodais </w:t>
      </w:r>
      <w:r w:rsidR="00491858" w:rsidRPr="005420FE">
        <w:rPr>
          <w:rFonts w:ascii="Times New Roman" w:hAnsi="Times New Roman"/>
          <w:sz w:val="24"/>
          <w:szCs w:val="24"/>
        </w:rPr>
        <w:t xml:space="preserve">originalūs </w:t>
      </w:r>
      <w:r w:rsidR="00983FC2" w:rsidRPr="005420FE">
        <w:rPr>
          <w:rFonts w:ascii="Times New Roman" w:hAnsi="Times New Roman"/>
          <w:sz w:val="24"/>
          <w:szCs w:val="24"/>
        </w:rPr>
        <w:t>protokolai.</w:t>
      </w:r>
    </w:p>
    <w:p w14:paraId="1E3F3D17" w14:textId="13D306EA" w:rsidR="00983FC2" w:rsidRPr="005420FE" w:rsidRDefault="00BB302B" w:rsidP="00E64F0E">
      <w:pPr>
        <w:pStyle w:val="Sraopastraipa"/>
        <w:tabs>
          <w:tab w:val="center" w:pos="-2268"/>
          <w:tab w:val="left" w:pos="0"/>
          <w:tab w:val="left" w:pos="709"/>
          <w:tab w:val="left" w:pos="1134"/>
        </w:tabs>
        <w:spacing w:after="0" w:line="240" w:lineRule="auto"/>
        <w:ind w:left="0"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2</w:t>
      </w:r>
      <w:r w:rsidR="00330D1E" w:rsidRPr="005420FE">
        <w:rPr>
          <w:rFonts w:ascii="Times New Roman" w:hAnsi="Times New Roman"/>
          <w:sz w:val="24"/>
          <w:szCs w:val="24"/>
        </w:rPr>
        <w:t>.</w:t>
      </w:r>
      <w:r w:rsidR="00172227">
        <w:rPr>
          <w:rFonts w:ascii="Times New Roman" w:hAnsi="Times New Roman"/>
          <w:sz w:val="24"/>
          <w:szCs w:val="24"/>
        </w:rPr>
        <w:t xml:space="preserve"> </w:t>
      </w:r>
      <w:r w:rsidR="00983FC2" w:rsidRPr="005420FE">
        <w:rPr>
          <w:rFonts w:ascii="Times New Roman" w:hAnsi="Times New Roman"/>
          <w:sz w:val="24"/>
          <w:szCs w:val="24"/>
        </w:rPr>
        <w:t>Specialūs medžiagoms keliami techniniai reikalavimai turi būti suprantami kaip minimalūs reikalavimai.</w:t>
      </w:r>
    </w:p>
    <w:p w14:paraId="7B174BAE" w14:textId="4CE841D4" w:rsidR="00983FC2" w:rsidRPr="005420FE" w:rsidRDefault="00BB302B" w:rsidP="00330D1E">
      <w:pPr>
        <w:pStyle w:val="Sraopastraipa"/>
        <w:tabs>
          <w:tab w:val="left" w:pos="0"/>
          <w:tab w:val="left" w:pos="993"/>
          <w:tab w:val="left" w:pos="1134"/>
          <w:tab w:val="left" w:pos="5385"/>
        </w:tabs>
        <w:spacing w:after="0" w:line="240" w:lineRule="auto"/>
        <w:ind w:left="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3</w:t>
      </w:r>
      <w:r>
        <w:rPr>
          <w:rFonts w:ascii="Times New Roman" w:eastAsia="Times New Roman" w:hAnsi="Times New Roman"/>
          <w:sz w:val="24"/>
          <w:szCs w:val="24"/>
          <w:lang w:eastAsia="lt-LT"/>
        </w:rPr>
        <w:t>3</w:t>
      </w:r>
      <w:r w:rsidR="00330D1E"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Medžiagos:</w:t>
      </w:r>
    </w:p>
    <w:p w14:paraId="47BF587B" w14:textId="46530340" w:rsidR="00983FC2" w:rsidRPr="005420FE" w:rsidRDefault="00BB302B" w:rsidP="00043393">
      <w:pPr>
        <w:pStyle w:val="Sraopastraipa"/>
        <w:tabs>
          <w:tab w:val="center" w:pos="-2268"/>
          <w:tab w:val="left" w:pos="0"/>
          <w:tab w:val="left" w:pos="709"/>
          <w:tab w:val="left" w:pos="1134"/>
        </w:tabs>
        <w:spacing w:after="0" w:line="240" w:lineRule="auto"/>
        <w:ind w:left="0"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3</w:t>
      </w:r>
      <w:r w:rsidR="00330D1E" w:rsidRPr="005420FE">
        <w:rPr>
          <w:rFonts w:ascii="Times New Roman" w:hAnsi="Times New Roman"/>
          <w:sz w:val="24"/>
          <w:szCs w:val="24"/>
        </w:rPr>
        <w:t>.1.</w:t>
      </w:r>
      <w:r w:rsidR="00983FC2" w:rsidRPr="005420FE">
        <w:rPr>
          <w:rFonts w:ascii="Times New Roman" w:hAnsi="Times New Roman"/>
          <w:sz w:val="24"/>
          <w:szCs w:val="24"/>
        </w:rPr>
        <w:t xml:space="preserve"> Plieno kokybė turi atitikti P235GH markę, pagal Lietuvos </w:t>
      </w:r>
      <w:r w:rsidR="005D73E8" w:rsidRPr="005420FE">
        <w:rPr>
          <w:rFonts w:ascii="Times New Roman" w:hAnsi="Times New Roman"/>
          <w:sz w:val="24"/>
          <w:szCs w:val="24"/>
        </w:rPr>
        <w:t xml:space="preserve">Respublikos </w:t>
      </w:r>
      <w:r w:rsidR="00983FC2" w:rsidRPr="005420FE">
        <w:rPr>
          <w:rFonts w:ascii="Times New Roman" w:hAnsi="Times New Roman"/>
          <w:sz w:val="24"/>
          <w:szCs w:val="24"/>
        </w:rPr>
        <w:t>standartą LST EN 10217-2</w:t>
      </w:r>
      <w:r w:rsidR="00D80F55" w:rsidRPr="005420FE">
        <w:rPr>
          <w:rFonts w:ascii="Times New Roman" w:hAnsi="Times New Roman"/>
          <w:sz w:val="24"/>
          <w:szCs w:val="24"/>
        </w:rPr>
        <w:t>:2003</w:t>
      </w:r>
      <w:r w:rsidR="00F51F88" w:rsidRPr="005420FE">
        <w:rPr>
          <w:rFonts w:ascii="Times New Roman" w:hAnsi="Times New Roman"/>
          <w:sz w:val="24"/>
          <w:szCs w:val="24"/>
        </w:rPr>
        <w:t>/A1:2005</w:t>
      </w:r>
      <w:r w:rsidR="00983FC2" w:rsidRPr="005420FE">
        <w:rPr>
          <w:rFonts w:ascii="Times New Roman" w:hAnsi="Times New Roman"/>
          <w:sz w:val="24"/>
          <w:szCs w:val="24"/>
        </w:rPr>
        <w:t xml:space="preserve"> arba LST EN 10217-5</w:t>
      </w:r>
      <w:r w:rsidR="00D80F55" w:rsidRPr="005420FE">
        <w:rPr>
          <w:rFonts w:ascii="Times New Roman" w:hAnsi="Times New Roman"/>
          <w:sz w:val="24"/>
          <w:szCs w:val="24"/>
        </w:rPr>
        <w:t>:2003</w:t>
      </w:r>
      <w:r w:rsidR="00F51F88" w:rsidRPr="005420FE">
        <w:rPr>
          <w:rFonts w:ascii="Times New Roman" w:hAnsi="Times New Roman"/>
          <w:sz w:val="24"/>
          <w:szCs w:val="24"/>
        </w:rPr>
        <w:t>/A1:2005</w:t>
      </w:r>
      <w:r w:rsidR="00983FC2" w:rsidRPr="005420FE">
        <w:rPr>
          <w:rFonts w:ascii="Times New Roman" w:hAnsi="Times New Roman"/>
          <w:sz w:val="24"/>
          <w:szCs w:val="24"/>
        </w:rPr>
        <w:t xml:space="preserve"> (arba lygiaver</w:t>
      </w:r>
      <w:r w:rsidR="00EA13E3">
        <w:rPr>
          <w:rFonts w:ascii="Times New Roman" w:hAnsi="Times New Roman"/>
          <w:sz w:val="24"/>
          <w:szCs w:val="24"/>
        </w:rPr>
        <w:t>čio</w:t>
      </w:r>
      <w:r w:rsidR="00983FC2" w:rsidRPr="005420FE">
        <w:rPr>
          <w:rFonts w:ascii="Times New Roman" w:hAnsi="Times New Roman"/>
          <w:sz w:val="24"/>
          <w:szCs w:val="24"/>
        </w:rPr>
        <w:t>).</w:t>
      </w:r>
    </w:p>
    <w:p w14:paraId="12B253B5" w14:textId="757697F9" w:rsidR="00983FC2" w:rsidRPr="005420FE" w:rsidRDefault="00BB302B" w:rsidP="00330D1E">
      <w:pPr>
        <w:pStyle w:val="Sraopastraipa"/>
        <w:tabs>
          <w:tab w:val="center" w:pos="-2268"/>
          <w:tab w:val="left" w:pos="0"/>
          <w:tab w:val="left" w:pos="709"/>
          <w:tab w:val="left" w:pos="1134"/>
        </w:tabs>
        <w:spacing w:after="0" w:line="240" w:lineRule="auto"/>
        <w:ind w:left="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3</w:t>
      </w:r>
      <w:r w:rsidR="00330D1E" w:rsidRPr="005420FE">
        <w:rPr>
          <w:rFonts w:ascii="Times New Roman" w:hAnsi="Times New Roman"/>
          <w:sz w:val="24"/>
          <w:szCs w:val="24"/>
        </w:rPr>
        <w:t>.2.</w:t>
      </w:r>
      <w:r w:rsidR="00983FC2" w:rsidRPr="005420FE">
        <w:rPr>
          <w:rFonts w:ascii="Times New Roman" w:hAnsi="Times New Roman"/>
          <w:sz w:val="24"/>
          <w:szCs w:val="24"/>
        </w:rPr>
        <w:t xml:space="preserve"> Plienas turi būti ramaus stingimo.</w:t>
      </w:r>
    </w:p>
    <w:p w14:paraId="5E42053E" w14:textId="61B132A0" w:rsidR="00983FC2" w:rsidRPr="005420FE" w:rsidRDefault="00BB302B" w:rsidP="00330D1E">
      <w:pPr>
        <w:pStyle w:val="Sraopastraipa"/>
        <w:tabs>
          <w:tab w:val="left" w:pos="0"/>
          <w:tab w:val="left" w:pos="993"/>
          <w:tab w:val="left" w:pos="1134"/>
          <w:tab w:val="left" w:pos="5385"/>
        </w:tabs>
        <w:spacing w:after="0" w:line="240" w:lineRule="auto"/>
        <w:ind w:left="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3</w:t>
      </w:r>
      <w:r>
        <w:rPr>
          <w:rFonts w:ascii="Times New Roman" w:eastAsia="Times New Roman" w:hAnsi="Times New Roman"/>
          <w:sz w:val="24"/>
          <w:szCs w:val="24"/>
          <w:lang w:eastAsia="lt-LT"/>
        </w:rPr>
        <w:t>4</w:t>
      </w:r>
      <w:r w:rsidR="00330D1E" w:rsidRPr="005420FE">
        <w:rPr>
          <w:rFonts w:ascii="Times New Roman" w:eastAsia="Times New Roman" w:hAnsi="Times New Roman"/>
          <w:sz w:val="24"/>
          <w:szCs w:val="24"/>
          <w:lang w:eastAsia="lt-LT"/>
        </w:rPr>
        <w:t>.</w:t>
      </w:r>
      <w:r w:rsidR="005955B9"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Reikalavimai uždaromajai armatūrai:</w:t>
      </w:r>
    </w:p>
    <w:p w14:paraId="25D00819" w14:textId="65F01809" w:rsidR="000901F1" w:rsidRPr="005420FE" w:rsidRDefault="00BB302B" w:rsidP="004E49AD">
      <w:pPr>
        <w:pStyle w:val="Sraopastraipa"/>
        <w:tabs>
          <w:tab w:val="center" w:pos="-2268"/>
          <w:tab w:val="left" w:pos="0"/>
          <w:tab w:val="left" w:pos="709"/>
          <w:tab w:val="left" w:pos="1134"/>
        </w:tabs>
        <w:ind w:left="0" w:firstLine="567"/>
        <w:jc w:val="both"/>
        <w:rPr>
          <w:rFonts w:ascii="Times New Roman" w:eastAsia="Times New Roman" w:hAnsi="Times New Roman"/>
          <w:sz w:val="24"/>
          <w:szCs w:val="24"/>
          <w:lang w:val="en-US"/>
        </w:rPr>
      </w:pPr>
      <w:r w:rsidRPr="005420FE">
        <w:rPr>
          <w:rFonts w:ascii="Times New Roman" w:eastAsia="Times New Roman" w:hAnsi="Times New Roman"/>
          <w:sz w:val="24"/>
          <w:szCs w:val="24"/>
          <w:lang w:eastAsia="lt-LT"/>
        </w:rPr>
        <w:t>3</w:t>
      </w:r>
      <w:r>
        <w:rPr>
          <w:rFonts w:ascii="Times New Roman" w:eastAsia="Times New Roman" w:hAnsi="Times New Roman"/>
          <w:sz w:val="24"/>
          <w:szCs w:val="24"/>
          <w:lang w:eastAsia="lt-LT"/>
        </w:rPr>
        <w:t>4</w:t>
      </w:r>
      <w:r w:rsidR="007B0135" w:rsidRPr="005420FE">
        <w:rPr>
          <w:rFonts w:ascii="Times New Roman" w:eastAsia="Times New Roman" w:hAnsi="Times New Roman"/>
          <w:sz w:val="24"/>
          <w:szCs w:val="24"/>
          <w:lang w:eastAsia="lt-LT"/>
        </w:rPr>
        <w:t>.1</w:t>
      </w:r>
      <w:r w:rsidR="000901F1" w:rsidRPr="005420FE">
        <w:rPr>
          <w:rFonts w:ascii="Times New Roman" w:eastAsia="Times New Roman" w:hAnsi="Times New Roman"/>
          <w:sz w:val="24"/>
          <w:szCs w:val="24"/>
          <w:lang w:eastAsia="lt-LT"/>
        </w:rPr>
        <w:t xml:space="preserve">. </w:t>
      </w:r>
      <w:r w:rsidR="000901F1" w:rsidRPr="005420FE">
        <w:rPr>
          <w:rFonts w:ascii="Times New Roman" w:hAnsi="Times New Roman"/>
          <w:sz w:val="24"/>
          <w:szCs w:val="24"/>
        </w:rPr>
        <w:t xml:space="preserve">Šilumos tiekimo tinklų uždaromoji armatūra (sklendės), plieninės, privirinamos, rutulinės, </w:t>
      </w:r>
      <w:r w:rsidR="000901F1" w:rsidRPr="005420FE">
        <w:rPr>
          <w:rFonts w:ascii="Times New Roman" w:hAnsi="Times New Roman"/>
          <w:color w:val="000000" w:themeColor="text1"/>
          <w:sz w:val="24"/>
          <w:szCs w:val="24"/>
        </w:rPr>
        <w:t xml:space="preserve">sumažinto pralaidumo (ne daugiau vienu skersmeniu), </w:t>
      </w:r>
      <w:r w:rsidR="000901F1" w:rsidRPr="005420FE">
        <w:rPr>
          <w:rFonts w:ascii="Times New Roman" w:hAnsi="Times New Roman"/>
          <w:sz w:val="24"/>
          <w:szCs w:val="24"/>
        </w:rPr>
        <w:t>PN 25 bar, t ≥ 120 °C. Korpusas pagamintas iš anglinio plieno, rutulys ir kotas pagaminti iš nerūdijančio plieno</w:t>
      </w:r>
      <w:r w:rsidR="00973261" w:rsidRPr="005420FE">
        <w:rPr>
          <w:rFonts w:ascii="Times New Roman" w:hAnsi="Times New Roman"/>
          <w:sz w:val="24"/>
          <w:szCs w:val="24"/>
        </w:rPr>
        <w:t xml:space="preserve"> (rutulio kiaurymė turi būti cilindro formos)</w:t>
      </w:r>
      <w:r w:rsidR="000901F1" w:rsidRPr="005420FE">
        <w:rPr>
          <w:rFonts w:ascii="Times New Roman" w:hAnsi="Times New Roman"/>
          <w:sz w:val="24"/>
          <w:szCs w:val="24"/>
        </w:rPr>
        <w:t>. Sandarumo klasė A, pagal ISO 5208</w:t>
      </w:r>
      <w:r w:rsidR="003A5F10" w:rsidRPr="005420FE">
        <w:rPr>
          <w:rFonts w:ascii="Times New Roman" w:hAnsi="Times New Roman"/>
          <w:sz w:val="24"/>
          <w:szCs w:val="24"/>
        </w:rPr>
        <w:t>:2017</w:t>
      </w:r>
      <w:r w:rsidR="000901F1" w:rsidRPr="005420FE">
        <w:rPr>
          <w:rFonts w:ascii="Times New Roman" w:hAnsi="Times New Roman"/>
          <w:sz w:val="24"/>
          <w:szCs w:val="24"/>
        </w:rPr>
        <w:t xml:space="preserve"> (arba lygiaverčio) standartą iš abiejų srauto tekėjimo pusių</w:t>
      </w:r>
      <w:r w:rsidR="007B534A" w:rsidRPr="005420FE">
        <w:rPr>
          <w:rFonts w:ascii="Times New Roman" w:hAnsi="Times New Roman"/>
          <w:sz w:val="24"/>
          <w:szCs w:val="24"/>
        </w:rPr>
        <w:t>.</w:t>
      </w:r>
      <w:r w:rsidR="004E49AD" w:rsidRPr="005420FE">
        <w:rPr>
          <w:rFonts w:ascii="Times New Roman" w:eastAsia="Times New Roman" w:hAnsi="Times New Roman"/>
          <w:sz w:val="24"/>
          <w:szCs w:val="24"/>
          <w:lang w:val="en-US"/>
        </w:rPr>
        <w:t xml:space="preserve"> </w:t>
      </w:r>
    </w:p>
    <w:p w14:paraId="6AEE723B" w14:textId="0D7235A1" w:rsidR="009E7D42" w:rsidRPr="005420FE" w:rsidRDefault="00BB302B" w:rsidP="000901F1">
      <w:pPr>
        <w:pStyle w:val="Sraopastraipa"/>
        <w:tabs>
          <w:tab w:val="center" w:pos="-2268"/>
          <w:tab w:val="left" w:pos="0"/>
          <w:tab w:val="left" w:pos="709"/>
          <w:tab w:val="left" w:pos="1134"/>
        </w:tabs>
        <w:spacing w:after="0" w:line="240" w:lineRule="auto"/>
        <w:ind w:left="0" w:firstLine="567"/>
        <w:jc w:val="both"/>
        <w:rPr>
          <w:rFonts w:ascii="Times New Roman" w:hAnsi="Times New Roman"/>
          <w:color w:val="000000" w:themeColor="text1"/>
          <w:sz w:val="24"/>
          <w:szCs w:val="24"/>
        </w:rPr>
      </w:pPr>
      <w:r w:rsidRPr="005420FE">
        <w:rPr>
          <w:rFonts w:ascii="Times New Roman" w:hAnsi="Times New Roman"/>
          <w:color w:val="000000" w:themeColor="text1"/>
          <w:sz w:val="24"/>
          <w:szCs w:val="24"/>
        </w:rPr>
        <w:t>3</w:t>
      </w:r>
      <w:r>
        <w:rPr>
          <w:rFonts w:ascii="Times New Roman" w:hAnsi="Times New Roman"/>
          <w:color w:val="000000" w:themeColor="text1"/>
          <w:sz w:val="24"/>
          <w:szCs w:val="24"/>
        </w:rPr>
        <w:t>4</w:t>
      </w:r>
      <w:r w:rsidR="009E7D42" w:rsidRPr="005420FE">
        <w:rPr>
          <w:rFonts w:ascii="Times New Roman" w:hAnsi="Times New Roman"/>
          <w:color w:val="000000" w:themeColor="text1"/>
          <w:sz w:val="24"/>
          <w:szCs w:val="24"/>
        </w:rPr>
        <w:t xml:space="preserve">.2. </w:t>
      </w:r>
      <w:r w:rsidR="004E49AD" w:rsidRPr="005420FE">
        <w:rPr>
          <w:rFonts w:ascii="Times New Roman" w:hAnsi="Times New Roman"/>
          <w:color w:val="000000" w:themeColor="text1"/>
          <w:sz w:val="24"/>
          <w:szCs w:val="24"/>
        </w:rPr>
        <w:t xml:space="preserve">Uždaromosios armatūros </w:t>
      </w:r>
      <w:r w:rsidR="00612946">
        <w:rPr>
          <w:rFonts w:ascii="Times New Roman" w:hAnsi="Times New Roman"/>
          <w:color w:val="000000" w:themeColor="text1"/>
          <w:sz w:val="24"/>
          <w:szCs w:val="24"/>
        </w:rPr>
        <w:t xml:space="preserve">didesnio skersmens nei </w:t>
      </w:r>
      <w:r w:rsidR="004E49AD" w:rsidRPr="005420FE">
        <w:rPr>
          <w:rFonts w:ascii="Times New Roman" w:hAnsi="Times New Roman"/>
          <w:color w:val="000000" w:themeColor="text1"/>
          <w:sz w:val="24"/>
          <w:szCs w:val="24"/>
        </w:rPr>
        <w:t>DN</w:t>
      </w:r>
      <w:r w:rsidR="00612946">
        <w:rPr>
          <w:rFonts w:ascii="Times New Roman" w:hAnsi="Times New Roman"/>
          <w:color w:val="000000" w:themeColor="text1"/>
          <w:sz w:val="24"/>
          <w:szCs w:val="24"/>
        </w:rPr>
        <w:t>3</w:t>
      </w:r>
      <w:r w:rsidR="004E49AD" w:rsidRPr="005420FE">
        <w:rPr>
          <w:rFonts w:ascii="Times New Roman" w:hAnsi="Times New Roman"/>
          <w:color w:val="000000" w:themeColor="text1"/>
          <w:sz w:val="24"/>
          <w:szCs w:val="24"/>
        </w:rPr>
        <w:t xml:space="preserve">00 </w:t>
      </w:r>
      <w:r w:rsidR="004E49AD" w:rsidRPr="005420FE">
        <w:rPr>
          <w:rFonts w:ascii="Times New Roman" w:eastAsia="Times New Roman" w:hAnsi="Times New Roman"/>
          <w:sz w:val="24"/>
          <w:szCs w:val="24"/>
        </w:rPr>
        <w:t>elektros variklio ir valdymo grandin</w:t>
      </w:r>
      <w:r w:rsidR="000F2E22">
        <w:rPr>
          <w:rFonts w:ascii="Times New Roman" w:eastAsia="Times New Roman" w:hAnsi="Times New Roman"/>
          <w:sz w:val="24"/>
          <w:szCs w:val="24"/>
        </w:rPr>
        <w:t>ės</w:t>
      </w:r>
      <w:r w:rsidR="004E49AD" w:rsidRPr="005420FE">
        <w:rPr>
          <w:rFonts w:ascii="Times New Roman" w:eastAsia="Times New Roman" w:hAnsi="Times New Roman"/>
          <w:sz w:val="24"/>
          <w:szCs w:val="24"/>
        </w:rPr>
        <w:t xml:space="preserve"> įtampa trifazė 400/50, t</w:t>
      </w:r>
      <w:r w:rsidR="004E49AD" w:rsidRPr="005420FE">
        <w:rPr>
          <w:rFonts w:ascii="Times New Roman" w:eastAsia="Times New Roman" w:hAnsi="Times New Roman"/>
          <w:sz w:val="24"/>
          <w:szCs w:val="24"/>
          <w:lang w:eastAsia="lt-LT"/>
        </w:rPr>
        <w:t xml:space="preserve">ipas - ON/OFF (atidaryta/uždaryta), t. y. nereguliuojanti, apsaugos klasė </w:t>
      </w:r>
      <w:r w:rsidR="00612946">
        <w:rPr>
          <w:rFonts w:ascii="Times New Roman" w:eastAsia="Times New Roman" w:hAnsi="Times New Roman"/>
          <w:sz w:val="24"/>
          <w:szCs w:val="24"/>
          <w:lang w:eastAsia="lt-LT"/>
        </w:rPr>
        <w:t xml:space="preserve">nemažesnė nei </w:t>
      </w:r>
      <w:r w:rsidR="004E49AD" w:rsidRPr="005420FE">
        <w:rPr>
          <w:rFonts w:ascii="Times New Roman" w:eastAsia="Times New Roman" w:hAnsi="Times New Roman"/>
          <w:sz w:val="24"/>
          <w:szCs w:val="24"/>
          <w:lang w:eastAsia="lt-LT"/>
        </w:rPr>
        <w:t xml:space="preserve">IP68, leidžiama įrengti ir naudoti vidaus patalpose ir lauko zonoje, įmontavimo padėtis - bet kokia, aplinkos temperatūra </w:t>
      </w:r>
      <w:r w:rsidR="00EA13E3">
        <w:rPr>
          <w:rFonts w:ascii="Times New Roman" w:eastAsia="Times New Roman" w:hAnsi="Times New Roman"/>
          <w:sz w:val="24"/>
          <w:szCs w:val="24"/>
          <w:lang w:eastAsia="lt-LT"/>
        </w:rPr>
        <w:t xml:space="preserve">nuo </w:t>
      </w:r>
      <w:r w:rsidR="004E49AD" w:rsidRPr="005420FE">
        <w:rPr>
          <w:rFonts w:ascii="Times New Roman" w:eastAsia="Times New Roman" w:hAnsi="Times New Roman"/>
          <w:sz w:val="24"/>
          <w:szCs w:val="24"/>
          <w:lang w:eastAsia="lt-LT"/>
        </w:rPr>
        <w:t>–40 °C iki +60 °C.</w:t>
      </w:r>
      <w:r w:rsidR="004E49AD" w:rsidRPr="005420FE">
        <w:rPr>
          <w:rFonts w:ascii="Times New Roman" w:hAnsi="Times New Roman"/>
          <w:bCs/>
          <w:noProof/>
          <w:sz w:val="24"/>
          <w:szCs w:val="24"/>
          <w:lang w:eastAsia="lt-LT"/>
        </w:rPr>
        <w:t xml:space="preserve"> </w:t>
      </w:r>
      <w:r w:rsidR="004E49AD" w:rsidRPr="005420FE">
        <w:rPr>
          <w:rFonts w:ascii="Times New Roman" w:hAnsi="Times New Roman"/>
          <w:bCs/>
          <w:noProof/>
          <w:color w:val="000000"/>
          <w:sz w:val="24"/>
          <w:szCs w:val="24"/>
          <w:lang w:eastAsia="lt-LT"/>
        </w:rPr>
        <w:t>Elekrinės pavaros uždaromajai armatūrai su vietiniu elektriniu valdymu</w:t>
      </w:r>
      <w:r w:rsidR="004E49AD" w:rsidRPr="005420FE">
        <w:rPr>
          <w:rFonts w:ascii="Times New Roman" w:hAnsi="Times New Roman"/>
          <w:bCs/>
          <w:noProof/>
          <w:sz w:val="24"/>
          <w:szCs w:val="24"/>
          <w:lang w:eastAsia="lt-LT"/>
        </w:rPr>
        <w:t xml:space="preserve"> (Auma matic arba analogas) ir su rankiniu valdymu, nepriklausomu nuo elekrinio valdymo.</w:t>
      </w:r>
    </w:p>
    <w:p w14:paraId="38D36220" w14:textId="43C340C2" w:rsidR="00983FC2" w:rsidRPr="005420FE" w:rsidRDefault="00BB302B" w:rsidP="00F4459D">
      <w:pPr>
        <w:tabs>
          <w:tab w:val="center" w:pos="-2268"/>
          <w:tab w:val="left" w:pos="0"/>
          <w:tab w:val="left" w:pos="709"/>
          <w:tab w:val="left" w:pos="1134"/>
        </w:tabs>
        <w:spacing w:after="0" w:line="240" w:lineRule="auto"/>
        <w:ind w:firstLine="567"/>
        <w:jc w:val="both"/>
        <w:rPr>
          <w:rFonts w:ascii="Times New Roman"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5</w:t>
      </w:r>
      <w:r w:rsidR="00983FC2" w:rsidRPr="005420FE">
        <w:rPr>
          <w:rFonts w:ascii="Times New Roman" w:eastAsiaTheme="minorHAnsi" w:hAnsi="Times New Roman"/>
          <w:sz w:val="24"/>
          <w:szCs w:val="24"/>
        </w:rPr>
        <w:t>. Reikalavimai šiluminei izoliacijai:</w:t>
      </w:r>
    </w:p>
    <w:p w14:paraId="20684490" w14:textId="70D96C4E" w:rsidR="00983FC2" w:rsidRPr="005420FE" w:rsidRDefault="00BB302B" w:rsidP="00F4459D">
      <w:pPr>
        <w:tabs>
          <w:tab w:val="left" w:pos="0"/>
        </w:tabs>
        <w:spacing w:after="0" w:line="240" w:lineRule="auto"/>
        <w:ind w:firstLine="567"/>
        <w:jc w:val="both"/>
        <w:rPr>
          <w:rFonts w:ascii="Times New Roman" w:eastAsiaTheme="minorHAnsi" w:hAnsi="Times New Roman"/>
          <w:b/>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5</w:t>
      </w:r>
      <w:r w:rsidR="00983FC2" w:rsidRPr="005420FE">
        <w:rPr>
          <w:rFonts w:ascii="Times New Roman" w:eastAsiaTheme="minorHAnsi" w:hAnsi="Times New Roman"/>
          <w:sz w:val="24"/>
          <w:szCs w:val="24"/>
        </w:rPr>
        <w:t>.1. Šilumos izoliacijos konstrukcijose neturi būti medžiagų ir gaminių kuriuose yra asbesto. Izoliuojan</w:t>
      </w:r>
      <w:r w:rsidR="00EA13E3">
        <w:rPr>
          <w:rFonts w:ascii="Times New Roman" w:eastAsiaTheme="minorHAnsi" w:hAnsi="Times New Roman"/>
          <w:sz w:val="24"/>
          <w:szCs w:val="24"/>
        </w:rPr>
        <w:t>ti</w:t>
      </w:r>
      <w:r w:rsidR="00983FC2" w:rsidRPr="005420FE">
        <w:rPr>
          <w:rFonts w:ascii="Times New Roman" w:eastAsiaTheme="minorHAnsi" w:hAnsi="Times New Roman"/>
          <w:sz w:val="24"/>
          <w:szCs w:val="24"/>
        </w:rPr>
        <w:t xml:space="preserve"> </w:t>
      </w:r>
      <w:r w:rsidR="0061221B" w:rsidRPr="005420FE">
        <w:rPr>
          <w:rFonts w:ascii="Times New Roman" w:eastAsiaTheme="minorHAnsi" w:hAnsi="Times New Roman"/>
          <w:sz w:val="24"/>
          <w:szCs w:val="24"/>
        </w:rPr>
        <w:t>medžiaga:</w:t>
      </w:r>
      <w:r w:rsidR="00983FC2" w:rsidRPr="005420FE">
        <w:rPr>
          <w:rFonts w:ascii="Times New Roman" w:eastAsiaTheme="minorHAnsi" w:hAnsi="Times New Roman"/>
          <w:sz w:val="24"/>
          <w:szCs w:val="24"/>
        </w:rPr>
        <w:t xml:space="preserve"> akmens vata su aliuminio folija. Skaičiuotinas šilumos laidumo koeficientas </w:t>
      </w:r>
      <w:r w:rsidR="00983FC2" w:rsidRPr="005420FE">
        <w:rPr>
          <w:rFonts w:ascii="Times New Roman" w:eastAsiaTheme="minorHAnsi" w:hAnsi="Times New Roman"/>
          <w:sz w:val="24"/>
          <w:szCs w:val="24"/>
        </w:rPr>
        <w:sym w:font="Symbol" w:char="F06C"/>
      </w:r>
      <w:r w:rsidR="00983FC2" w:rsidRPr="005420FE">
        <w:rPr>
          <w:rFonts w:ascii="Times New Roman" w:eastAsiaTheme="minorHAnsi" w:hAnsi="Times New Roman"/>
          <w:sz w:val="24"/>
          <w:szCs w:val="24"/>
        </w:rPr>
        <w:t xml:space="preserve"> </w:t>
      </w:r>
      <w:r w:rsidR="00D32955">
        <w:rPr>
          <w:rFonts w:ascii="Times New Roman" w:eastAsiaTheme="minorHAnsi" w:hAnsi="Times New Roman"/>
          <w:sz w:val="24"/>
          <w:szCs w:val="24"/>
        </w:rPr>
        <w:t>≤</w:t>
      </w:r>
      <w:r w:rsidR="00983FC2" w:rsidRPr="005420FE">
        <w:rPr>
          <w:rFonts w:ascii="Times New Roman" w:eastAsiaTheme="minorHAnsi" w:hAnsi="Times New Roman"/>
          <w:sz w:val="24"/>
          <w:szCs w:val="24"/>
        </w:rPr>
        <w:t xml:space="preserve"> 0</w:t>
      </w:r>
      <w:r w:rsidR="00F05E05" w:rsidRPr="005420FE">
        <w:rPr>
          <w:rFonts w:ascii="Times New Roman" w:eastAsiaTheme="minorHAnsi" w:hAnsi="Times New Roman"/>
          <w:sz w:val="24"/>
          <w:szCs w:val="24"/>
        </w:rPr>
        <w:t>,</w:t>
      </w:r>
      <w:r w:rsidR="0014609C" w:rsidRPr="005420FE">
        <w:rPr>
          <w:rFonts w:ascii="Times New Roman" w:eastAsiaTheme="minorHAnsi" w:hAnsi="Times New Roman"/>
          <w:sz w:val="24"/>
          <w:szCs w:val="24"/>
        </w:rPr>
        <w:t>037</w:t>
      </w:r>
      <w:r w:rsidR="00983FC2" w:rsidRPr="005420FE">
        <w:rPr>
          <w:rFonts w:ascii="Times New Roman" w:eastAsiaTheme="minorHAnsi" w:hAnsi="Times New Roman"/>
          <w:sz w:val="24"/>
          <w:szCs w:val="24"/>
        </w:rPr>
        <w:t xml:space="preserve"> W/(m</w:t>
      </w:r>
      <w:r w:rsidR="00983FC2" w:rsidRPr="005420FE">
        <w:rPr>
          <w:rFonts w:ascii="Times New Roman" w:eastAsiaTheme="minorHAnsi" w:hAnsi="Times New Roman"/>
          <w:sz w:val="24"/>
          <w:szCs w:val="24"/>
          <w:vertAlign w:val="superscript"/>
        </w:rPr>
        <w:t xml:space="preserve">. </w:t>
      </w:r>
      <w:r w:rsidR="00983FC2" w:rsidRPr="005420FE">
        <w:rPr>
          <w:rFonts w:ascii="Times New Roman" w:eastAsiaTheme="minorHAnsi" w:hAnsi="Times New Roman"/>
          <w:sz w:val="24"/>
          <w:szCs w:val="24"/>
        </w:rPr>
        <w:t xml:space="preserve">K). Tankis </w:t>
      </w:r>
      <w:r w:rsidR="00D32955">
        <w:rPr>
          <w:rFonts w:ascii="Times New Roman" w:eastAsiaTheme="minorHAnsi" w:hAnsi="Times New Roman"/>
          <w:sz w:val="24"/>
          <w:szCs w:val="24"/>
        </w:rPr>
        <w:t xml:space="preserve">≥ </w:t>
      </w:r>
      <w:r w:rsidR="00983FC2" w:rsidRPr="005420FE">
        <w:rPr>
          <w:rFonts w:ascii="Times New Roman" w:eastAsiaTheme="minorHAnsi" w:hAnsi="Times New Roman"/>
          <w:sz w:val="24"/>
          <w:szCs w:val="24"/>
        </w:rPr>
        <w:t>80 kg/m</w:t>
      </w:r>
      <w:r w:rsidR="00983FC2" w:rsidRPr="005420FE">
        <w:rPr>
          <w:rFonts w:ascii="Times New Roman" w:eastAsiaTheme="minorHAnsi" w:hAnsi="Times New Roman"/>
          <w:sz w:val="24"/>
          <w:szCs w:val="24"/>
          <w:vertAlign w:val="superscript"/>
        </w:rPr>
        <w:t>3</w:t>
      </w:r>
      <w:r w:rsidR="00983FC2" w:rsidRPr="005420FE">
        <w:rPr>
          <w:rFonts w:ascii="Times New Roman" w:eastAsiaTheme="minorHAnsi" w:hAnsi="Times New Roman"/>
          <w:sz w:val="24"/>
          <w:szCs w:val="24"/>
        </w:rPr>
        <w:t xml:space="preserve">. </w:t>
      </w:r>
    </w:p>
    <w:p w14:paraId="5B1B011B" w14:textId="46A3EA28" w:rsidR="00983FC2" w:rsidRPr="005420FE" w:rsidRDefault="00BB302B" w:rsidP="00F4459D">
      <w:pPr>
        <w:tabs>
          <w:tab w:val="left" w:pos="0"/>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lastRenderedPageBreak/>
        <w:t>3</w:t>
      </w:r>
      <w:r>
        <w:rPr>
          <w:rFonts w:ascii="Times New Roman" w:eastAsiaTheme="minorHAnsi" w:hAnsi="Times New Roman"/>
          <w:sz w:val="24"/>
          <w:szCs w:val="24"/>
        </w:rPr>
        <w:t>5</w:t>
      </w:r>
      <w:r w:rsidR="00983FC2" w:rsidRPr="005420FE">
        <w:rPr>
          <w:rFonts w:ascii="Times New Roman" w:eastAsiaTheme="minorHAnsi" w:hAnsi="Times New Roman"/>
          <w:sz w:val="24"/>
          <w:szCs w:val="24"/>
        </w:rPr>
        <w:t xml:space="preserve">.2. Bendras šilumos izoliacijos sluoksnio storis nuo projektinio negali skirtis daugiau kaip </w:t>
      </w:r>
      <w:r w:rsidR="0025132C" w:rsidRPr="005420FE">
        <w:rPr>
          <w:rFonts w:ascii="Times New Roman" w:eastAsiaTheme="minorHAnsi" w:hAnsi="Times New Roman"/>
          <w:sz w:val="24"/>
          <w:szCs w:val="24"/>
        </w:rPr>
        <w:br/>
      </w:r>
      <w:r w:rsidR="00983FC2" w:rsidRPr="005420FE">
        <w:rPr>
          <w:rFonts w:ascii="Times New Roman" w:eastAsiaTheme="minorHAnsi" w:hAnsi="Times New Roman"/>
          <w:sz w:val="24"/>
          <w:szCs w:val="24"/>
        </w:rPr>
        <w:t xml:space="preserve">10 </w:t>
      </w:r>
      <w:r w:rsidR="00636E0C" w:rsidRPr="005420FE">
        <w:rPr>
          <w:rFonts w:ascii="Times New Roman" w:eastAsiaTheme="minorHAnsi" w:hAnsi="Times New Roman"/>
          <w:sz w:val="24"/>
          <w:szCs w:val="24"/>
        </w:rPr>
        <w:t>%</w:t>
      </w:r>
      <w:r w:rsidR="00983FC2" w:rsidRPr="005420FE">
        <w:rPr>
          <w:rFonts w:ascii="Times New Roman" w:eastAsiaTheme="minorHAnsi" w:hAnsi="Times New Roman"/>
          <w:sz w:val="24"/>
          <w:szCs w:val="24"/>
        </w:rPr>
        <w:t xml:space="preserve"> į didėjimo pusę ir daugiau kaip 5 </w:t>
      </w:r>
      <w:r w:rsidR="00C8021C" w:rsidRPr="005420FE">
        <w:rPr>
          <w:rFonts w:ascii="Times New Roman" w:eastAsiaTheme="minorHAnsi" w:hAnsi="Times New Roman"/>
          <w:sz w:val="24"/>
          <w:szCs w:val="24"/>
        </w:rPr>
        <w:t>%</w:t>
      </w:r>
      <w:r w:rsidR="00983FC2" w:rsidRPr="005420FE">
        <w:rPr>
          <w:rFonts w:ascii="Times New Roman" w:eastAsiaTheme="minorHAnsi" w:hAnsi="Times New Roman"/>
          <w:sz w:val="24"/>
          <w:szCs w:val="24"/>
        </w:rPr>
        <w:t xml:space="preserve"> į mažėjimo pusę.</w:t>
      </w:r>
    </w:p>
    <w:p w14:paraId="36065CE0" w14:textId="3AF06A1D" w:rsidR="00983FC2" w:rsidRPr="005420FE" w:rsidRDefault="00BB302B" w:rsidP="00F4459D">
      <w:pPr>
        <w:tabs>
          <w:tab w:val="left" w:pos="0"/>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6</w:t>
      </w:r>
      <w:r w:rsidR="00983FC2" w:rsidRPr="005420FE">
        <w:rPr>
          <w:rFonts w:ascii="Times New Roman" w:eastAsiaTheme="minorHAnsi" w:hAnsi="Times New Roman"/>
          <w:sz w:val="24"/>
          <w:szCs w:val="24"/>
        </w:rPr>
        <w:t>. Reikalavimai antikorozinei dangai:</w:t>
      </w:r>
    </w:p>
    <w:p w14:paraId="2D25BEB7" w14:textId="3423BB1E" w:rsidR="00983FC2" w:rsidRPr="005420FE" w:rsidRDefault="00BB302B" w:rsidP="00F4459D">
      <w:pPr>
        <w:tabs>
          <w:tab w:val="left" w:pos="0"/>
          <w:tab w:val="left" w:pos="567"/>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6</w:t>
      </w:r>
      <w:r w:rsidR="00983FC2" w:rsidRPr="005420FE">
        <w:rPr>
          <w:rFonts w:ascii="Times New Roman" w:eastAsiaTheme="minorHAnsi" w:hAnsi="Times New Roman"/>
          <w:sz w:val="24"/>
          <w:szCs w:val="24"/>
        </w:rPr>
        <w:t xml:space="preserve">.1. Antikorozinio padengimo remonto technologija ir dangos tipas </w:t>
      </w:r>
      <w:r w:rsidR="00DD3BFF">
        <w:rPr>
          <w:rFonts w:ascii="Times New Roman" w:eastAsiaTheme="minorHAnsi" w:hAnsi="Times New Roman"/>
          <w:sz w:val="24"/>
          <w:szCs w:val="24"/>
        </w:rPr>
        <w:t>bei</w:t>
      </w:r>
      <w:r w:rsidR="00983FC2" w:rsidRPr="005420FE">
        <w:rPr>
          <w:rFonts w:ascii="Times New Roman" w:eastAsiaTheme="minorHAnsi" w:hAnsi="Times New Roman"/>
          <w:sz w:val="24"/>
          <w:szCs w:val="24"/>
        </w:rPr>
        <w:t xml:space="preserve"> markė turi būti parinkta</w:t>
      </w:r>
      <w:r w:rsidR="00DD3BFF">
        <w:rPr>
          <w:rFonts w:ascii="Times New Roman" w:eastAsiaTheme="minorHAnsi" w:hAnsi="Times New Roman"/>
          <w:sz w:val="24"/>
          <w:szCs w:val="24"/>
        </w:rPr>
        <w:t xml:space="preserve"> taip</w:t>
      </w:r>
      <w:r w:rsidR="00983FC2" w:rsidRPr="005420FE">
        <w:rPr>
          <w:rFonts w:ascii="Times New Roman" w:eastAsiaTheme="minorHAnsi" w:hAnsi="Times New Roman"/>
          <w:sz w:val="24"/>
          <w:szCs w:val="24"/>
        </w:rPr>
        <w:t>,</w:t>
      </w:r>
      <w:r w:rsidR="00DD3BFF">
        <w:rPr>
          <w:rFonts w:ascii="Times New Roman" w:eastAsiaTheme="minorHAnsi" w:hAnsi="Times New Roman"/>
          <w:sz w:val="24"/>
          <w:szCs w:val="24"/>
        </w:rPr>
        <w:t xml:space="preserve"> kad </w:t>
      </w:r>
      <w:r w:rsidR="00983FC2" w:rsidRPr="005420FE">
        <w:rPr>
          <w:rFonts w:ascii="Times New Roman" w:eastAsiaTheme="minorHAnsi" w:hAnsi="Times New Roman"/>
          <w:sz w:val="24"/>
          <w:szCs w:val="24"/>
        </w:rPr>
        <w:t xml:space="preserve"> atiti</w:t>
      </w:r>
      <w:r w:rsidR="00DD3BFF">
        <w:rPr>
          <w:rFonts w:ascii="Times New Roman" w:eastAsiaTheme="minorHAnsi" w:hAnsi="Times New Roman"/>
          <w:sz w:val="24"/>
          <w:szCs w:val="24"/>
        </w:rPr>
        <w:t>ktų</w:t>
      </w:r>
      <w:r w:rsidR="00983FC2" w:rsidRPr="005420FE">
        <w:rPr>
          <w:rFonts w:ascii="Times New Roman" w:eastAsiaTheme="minorHAnsi" w:hAnsi="Times New Roman"/>
          <w:sz w:val="24"/>
          <w:szCs w:val="24"/>
        </w:rPr>
        <w:t xml:space="preserve"> ši</w:t>
      </w:r>
      <w:r w:rsidR="00DD3BFF">
        <w:rPr>
          <w:rFonts w:ascii="Times New Roman" w:eastAsiaTheme="minorHAnsi" w:hAnsi="Times New Roman"/>
          <w:sz w:val="24"/>
          <w:szCs w:val="24"/>
        </w:rPr>
        <w:t>uos</w:t>
      </w:r>
      <w:r w:rsidR="00983FC2" w:rsidRPr="005420FE">
        <w:rPr>
          <w:rFonts w:ascii="Times New Roman" w:eastAsiaTheme="minorHAnsi" w:hAnsi="Times New Roman"/>
          <w:sz w:val="24"/>
          <w:szCs w:val="24"/>
        </w:rPr>
        <w:t xml:space="preserve"> reikalavim</w:t>
      </w:r>
      <w:r w:rsidR="00DD3BFF">
        <w:rPr>
          <w:rFonts w:ascii="Times New Roman" w:eastAsiaTheme="minorHAnsi" w:hAnsi="Times New Roman"/>
          <w:sz w:val="24"/>
          <w:szCs w:val="24"/>
        </w:rPr>
        <w:t>us</w:t>
      </w:r>
      <w:r w:rsidR="00983FC2" w:rsidRPr="005420FE">
        <w:rPr>
          <w:rFonts w:ascii="Times New Roman" w:eastAsiaTheme="minorHAnsi" w:hAnsi="Times New Roman"/>
          <w:sz w:val="24"/>
          <w:szCs w:val="24"/>
        </w:rPr>
        <w:t xml:space="preserve">: </w:t>
      </w:r>
    </w:p>
    <w:p w14:paraId="1C1234F2" w14:textId="59CE4CE8" w:rsidR="00983FC2" w:rsidRPr="005420FE" w:rsidRDefault="00BB302B" w:rsidP="00F4459D">
      <w:pPr>
        <w:tabs>
          <w:tab w:val="left" w:pos="0"/>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6</w:t>
      </w:r>
      <w:r w:rsidR="00983FC2" w:rsidRPr="005420FE">
        <w:rPr>
          <w:rFonts w:ascii="Times New Roman" w:eastAsiaTheme="minorHAnsi" w:hAnsi="Times New Roman"/>
          <w:sz w:val="24"/>
          <w:szCs w:val="24"/>
        </w:rPr>
        <w:t>.1.1. temperatūra: + 40 ÷ 150</w:t>
      </w:r>
      <w:r w:rsidR="00983FC2" w:rsidRPr="005420FE">
        <w:rPr>
          <w:rFonts w:ascii="Times New Roman" w:eastAsiaTheme="minorHAnsi" w:hAnsi="Times New Roman"/>
          <w:sz w:val="24"/>
          <w:szCs w:val="24"/>
        </w:rPr>
        <w:sym w:font="Symbol" w:char="F0B0"/>
      </w:r>
      <w:r w:rsidR="00983FC2" w:rsidRPr="005420FE">
        <w:rPr>
          <w:rFonts w:ascii="Times New Roman" w:eastAsiaTheme="minorHAnsi" w:hAnsi="Times New Roman"/>
          <w:sz w:val="24"/>
          <w:szCs w:val="24"/>
        </w:rPr>
        <w:t>C;</w:t>
      </w:r>
    </w:p>
    <w:p w14:paraId="0185DFD1" w14:textId="5A694668" w:rsidR="00983FC2" w:rsidRPr="005420FE" w:rsidRDefault="00BB302B" w:rsidP="00F4459D">
      <w:pPr>
        <w:tabs>
          <w:tab w:val="left" w:pos="0"/>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6</w:t>
      </w:r>
      <w:r w:rsidR="00983FC2" w:rsidRPr="005420FE">
        <w:rPr>
          <w:rFonts w:ascii="Times New Roman" w:eastAsiaTheme="minorHAnsi" w:hAnsi="Times New Roman"/>
          <w:sz w:val="24"/>
          <w:szCs w:val="24"/>
        </w:rPr>
        <w:t>.1.2. santykinė drėgmė: 50</w:t>
      </w:r>
      <w:r w:rsidR="00966719" w:rsidRPr="005420FE">
        <w:rPr>
          <w:rFonts w:ascii="Times New Roman" w:eastAsiaTheme="minorHAnsi" w:hAnsi="Times New Roman"/>
          <w:sz w:val="24"/>
          <w:szCs w:val="24"/>
        </w:rPr>
        <w:t xml:space="preserve"> </w:t>
      </w:r>
      <w:r w:rsidR="00983FC2" w:rsidRPr="005420FE">
        <w:rPr>
          <w:rFonts w:ascii="Times New Roman" w:eastAsiaTheme="minorHAnsi" w:hAnsi="Times New Roman"/>
          <w:sz w:val="24"/>
          <w:szCs w:val="24"/>
        </w:rPr>
        <w:t>÷</w:t>
      </w:r>
      <w:r w:rsidR="00966719" w:rsidRPr="005420FE">
        <w:rPr>
          <w:rFonts w:ascii="Times New Roman" w:eastAsiaTheme="minorHAnsi" w:hAnsi="Times New Roman"/>
          <w:sz w:val="24"/>
          <w:szCs w:val="24"/>
        </w:rPr>
        <w:t xml:space="preserve"> </w:t>
      </w:r>
      <w:r w:rsidR="00983FC2" w:rsidRPr="005420FE">
        <w:rPr>
          <w:rFonts w:ascii="Times New Roman" w:eastAsiaTheme="minorHAnsi" w:hAnsi="Times New Roman"/>
          <w:sz w:val="24"/>
          <w:szCs w:val="24"/>
        </w:rPr>
        <w:t>100</w:t>
      </w:r>
      <w:r w:rsidR="0025132C" w:rsidRPr="005420FE">
        <w:rPr>
          <w:rFonts w:ascii="Times New Roman" w:eastAsiaTheme="minorHAnsi" w:hAnsi="Times New Roman"/>
          <w:sz w:val="24"/>
          <w:szCs w:val="24"/>
        </w:rPr>
        <w:t xml:space="preserve"> %</w:t>
      </w:r>
      <w:r w:rsidR="00983FC2" w:rsidRPr="005420FE">
        <w:rPr>
          <w:rFonts w:ascii="Times New Roman" w:eastAsiaTheme="minorHAnsi" w:hAnsi="Times New Roman"/>
          <w:sz w:val="24"/>
          <w:szCs w:val="24"/>
        </w:rPr>
        <w:t>;</w:t>
      </w:r>
    </w:p>
    <w:p w14:paraId="3347B0F4" w14:textId="195AE2C4" w:rsidR="00C8021C" w:rsidRPr="005420FE" w:rsidRDefault="00BB302B" w:rsidP="00C8021C">
      <w:pPr>
        <w:tabs>
          <w:tab w:val="left" w:pos="0"/>
        </w:tabs>
        <w:spacing w:after="0" w:line="240" w:lineRule="auto"/>
        <w:ind w:firstLine="567"/>
        <w:jc w:val="both"/>
        <w:rPr>
          <w:rFonts w:ascii="Times New Roman" w:eastAsiaTheme="minorHAnsi" w:hAnsi="Times New Roman"/>
          <w:sz w:val="24"/>
          <w:szCs w:val="24"/>
        </w:rPr>
      </w:pPr>
      <w:r w:rsidRPr="005420FE">
        <w:rPr>
          <w:rFonts w:ascii="Times New Roman" w:eastAsiaTheme="minorHAnsi" w:hAnsi="Times New Roman"/>
          <w:sz w:val="24"/>
          <w:szCs w:val="24"/>
        </w:rPr>
        <w:t>3</w:t>
      </w:r>
      <w:r>
        <w:rPr>
          <w:rFonts w:ascii="Times New Roman" w:eastAsiaTheme="minorHAnsi" w:hAnsi="Times New Roman"/>
          <w:sz w:val="24"/>
          <w:szCs w:val="24"/>
        </w:rPr>
        <w:t>6</w:t>
      </w:r>
      <w:r w:rsidR="00983FC2" w:rsidRPr="005420FE">
        <w:rPr>
          <w:rFonts w:ascii="Times New Roman" w:eastAsiaTheme="minorHAnsi" w:hAnsi="Times New Roman"/>
          <w:sz w:val="24"/>
          <w:szCs w:val="24"/>
        </w:rPr>
        <w:t>.1.3 keičiamų vamzdžių paviršiai ir suj</w:t>
      </w:r>
      <w:r w:rsidR="009E0180" w:rsidRPr="005420FE">
        <w:rPr>
          <w:rFonts w:ascii="Times New Roman" w:eastAsiaTheme="minorHAnsi" w:hAnsi="Times New Roman"/>
          <w:sz w:val="24"/>
          <w:szCs w:val="24"/>
        </w:rPr>
        <w:t>ungimo vietos turi būti nuvalytos</w:t>
      </w:r>
      <w:r w:rsidR="00C8021C">
        <w:rPr>
          <w:rFonts w:ascii="Times New Roman" w:eastAsiaTheme="minorHAnsi" w:hAnsi="Times New Roman"/>
          <w:sz w:val="24"/>
          <w:szCs w:val="24"/>
        </w:rPr>
        <w:t>,</w:t>
      </w:r>
      <w:r w:rsidR="00983FC2" w:rsidRPr="005420FE">
        <w:rPr>
          <w:rFonts w:ascii="Times New Roman" w:eastAsiaTheme="minorHAnsi" w:hAnsi="Times New Roman"/>
          <w:sz w:val="24"/>
          <w:szCs w:val="24"/>
        </w:rPr>
        <w:t xml:space="preserve"> </w:t>
      </w:r>
      <w:r w:rsidR="00C8021C">
        <w:rPr>
          <w:rFonts w:ascii="Times New Roman" w:eastAsiaTheme="minorHAnsi" w:hAnsi="Times New Roman"/>
          <w:sz w:val="24"/>
          <w:szCs w:val="24"/>
        </w:rPr>
        <w:t>paviršiaus paruošimo būdas turi būti mechaninis – suspausto oro srove purškiant abrazyvine medžiaga</w:t>
      </w:r>
      <w:r w:rsidR="00C8021C" w:rsidRPr="005420FE">
        <w:rPr>
          <w:rFonts w:ascii="Times New Roman" w:eastAsiaTheme="minorHAnsi" w:hAnsi="Times New Roman"/>
          <w:sz w:val="24"/>
          <w:szCs w:val="24"/>
        </w:rPr>
        <w:t>, pašalinant rūdis, nuriebalintos, nuteptos rūdžių surišėju, nugruntuotos ir nudažytos.</w:t>
      </w:r>
    </w:p>
    <w:p w14:paraId="37332C05" w14:textId="4813F776" w:rsidR="00983FC2" w:rsidRPr="005420FE" w:rsidRDefault="00BB302B" w:rsidP="00C8021C">
      <w:pPr>
        <w:tabs>
          <w:tab w:val="left" w:pos="0"/>
        </w:tabs>
        <w:spacing w:after="0" w:line="240" w:lineRule="auto"/>
        <w:ind w:firstLine="567"/>
        <w:jc w:val="both"/>
        <w:rPr>
          <w:rFonts w:ascii="Times New Roman" w:hAnsi="Times New Roman"/>
          <w:sz w:val="24"/>
          <w:szCs w:val="24"/>
        </w:rPr>
      </w:pPr>
      <w:r w:rsidRPr="005420FE">
        <w:rPr>
          <w:rFonts w:ascii="Times New Roman" w:eastAsia="Times New Roman" w:hAnsi="Times New Roman"/>
          <w:sz w:val="24"/>
          <w:szCs w:val="24"/>
          <w:lang w:eastAsia="lt-LT"/>
        </w:rPr>
        <w:t>3</w:t>
      </w:r>
      <w:r>
        <w:rPr>
          <w:rFonts w:ascii="Times New Roman" w:eastAsia="Times New Roman" w:hAnsi="Times New Roman"/>
          <w:sz w:val="24"/>
          <w:szCs w:val="24"/>
          <w:lang w:eastAsia="lt-LT"/>
        </w:rPr>
        <w:t>7</w:t>
      </w:r>
      <w:r w:rsidR="00983FC2" w:rsidRPr="005420FE">
        <w:rPr>
          <w:rFonts w:ascii="Times New Roman" w:eastAsia="Times New Roman" w:hAnsi="Times New Roman"/>
          <w:sz w:val="24"/>
          <w:szCs w:val="24"/>
          <w:lang w:eastAsia="lt-LT"/>
        </w:rPr>
        <w:t xml:space="preserve">. </w:t>
      </w:r>
      <w:r w:rsidR="001C3169" w:rsidRPr="005420FE">
        <w:rPr>
          <w:rFonts w:ascii="Times New Roman" w:hAnsi="Times New Roman"/>
          <w:sz w:val="24"/>
          <w:szCs w:val="24"/>
        </w:rPr>
        <w:t>I</w:t>
      </w:r>
      <w:r w:rsidR="00983FC2" w:rsidRPr="005420FE">
        <w:rPr>
          <w:rFonts w:ascii="Times New Roman" w:hAnsi="Times New Roman"/>
          <w:sz w:val="24"/>
          <w:szCs w:val="24"/>
        </w:rPr>
        <w:t>zoliuoti vamzdžiai turi būti montuojami kaip požeminiai karšto vandens tiekimo vamzdžiai kartu su įmontuotais signaliniais laidais pratekėjimo nustatymui.</w:t>
      </w:r>
    </w:p>
    <w:p w14:paraId="412C864C" w14:textId="13BBBE77" w:rsidR="00983FC2" w:rsidRPr="005420FE" w:rsidRDefault="00BB302B" w:rsidP="00F4459D">
      <w:pPr>
        <w:tabs>
          <w:tab w:val="center" w:pos="-2268"/>
          <w:tab w:val="left" w:pos="0"/>
          <w:tab w:val="left" w:pos="709"/>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983FC2" w:rsidRPr="005420FE">
        <w:rPr>
          <w:rFonts w:ascii="Times New Roman" w:hAnsi="Times New Roman"/>
          <w:sz w:val="24"/>
          <w:szCs w:val="24"/>
        </w:rPr>
        <w:t xml:space="preserve">. Pramoniniu būdu izoliuoti vamzdžiai kartu su atitinkama uždaromąja armatūra turi atitikti Lietuvos </w:t>
      </w:r>
      <w:r w:rsidR="003058D3" w:rsidRPr="005420FE">
        <w:rPr>
          <w:rFonts w:ascii="Times New Roman" w:hAnsi="Times New Roman"/>
          <w:sz w:val="24"/>
          <w:szCs w:val="24"/>
        </w:rPr>
        <w:t xml:space="preserve">Respublikos </w:t>
      </w:r>
      <w:r w:rsidR="00983FC2" w:rsidRPr="005420FE">
        <w:rPr>
          <w:rFonts w:ascii="Times New Roman" w:hAnsi="Times New Roman"/>
          <w:sz w:val="24"/>
          <w:szCs w:val="24"/>
        </w:rPr>
        <w:t>standartus</w:t>
      </w:r>
      <w:r w:rsidR="00EA13E3">
        <w:rPr>
          <w:rFonts w:ascii="Times New Roman" w:hAnsi="Times New Roman"/>
          <w:sz w:val="24"/>
          <w:szCs w:val="24"/>
        </w:rPr>
        <w:t xml:space="preserve"> bei kitus reikalavimus</w:t>
      </w:r>
      <w:r w:rsidR="00983FC2" w:rsidRPr="005420FE">
        <w:rPr>
          <w:rFonts w:ascii="Times New Roman" w:hAnsi="Times New Roman"/>
          <w:sz w:val="24"/>
          <w:szCs w:val="24"/>
        </w:rPr>
        <w:t>:</w:t>
      </w:r>
    </w:p>
    <w:p w14:paraId="6428DA37" w14:textId="190A645D" w:rsidR="00983FC2" w:rsidRPr="005420FE" w:rsidRDefault="00BB302B" w:rsidP="006C1BCE">
      <w:pPr>
        <w:pStyle w:val="Sraopastraipa"/>
        <w:tabs>
          <w:tab w:val="center" w:pos="-2268"/>
          <w:tab w:val="left" w:pos="0"/>
          <w:tab w:val="left" w:pos="142"/>
          <w:tab w:val="left" w:pos="709"/>
          <w:tab w:val="left" w:pos="1134"/>
        </w:tabs>
        <w:spacing w:after="0" w:line="240" w:lineRule="auto"/>
        <w:ind w:left="0"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.1.</w:t>
      </w:r>
      <w:r w:rsidR="00983FC2" w:rsidRPr="005420FE">
        <w:rPr>
          <w:rFonts w:ascii="Times New Roman" w:hAnsi="Times New Roman"/>
          <w:sz w:val="24"/>
          <w:szCs w:val="24"/>
        </w:rPr>
        <w:t xml:space="preserve"> </w:t>
      </w:r>
      <w:r w:rsidR="00FD1D3F" w:rsidRPr="005420FE">
        <w:rPr>
          <w:rFonts w:ascii="Times New Roman" w:hAnsi="Times New Roman"/>
          <w:sz w:val="24"/>
          <w:szCs w:val="24"/>
        </w:rPr>
        <w:t>LST EN 253:2009</w:t>
      </w:r>
      <w:bookmarkStart w:id="2" w:name="_Hlk530729713"/>
      <w:r w:rsidR="00FD1D3F" w:rsidRPr="005420FE">
        <w:rPr>
          <w:rFonts w:ascii="Times New Roman" w:hAnsi="Times New Roman"/>
          <w:sz w:val="24"/>
          <w:szCs w:val="24"/>
        </w:rPr>
        <w:t xml:space="preserve">+A2:2016 </w:t>
      </w:r>
      <w:bookmarkEnd w:id="2"/>
      <w:r w:rsidR="00FD1D3F" w:rsidRPr="005420FE">
        <w:rPr>
          <w:rFonts w:ascii="Times New Roman" w:hAnsi="Times New Roman"/>
          <w:sz w:val="24"/>
          <w:szCs w:val="24"/>
        </w:rPr>
        <w:t>(arba lygiaverčio) Centralizuoto šilumos tiekimo vamzdžiai. Bekanalių karšto vandens tinklų iš anksto neardomai izoliuotos vamzdžių sistemos. Vamzdžio sąranka, sudaryta iš pagrindinio plieninio vamzdžio, poliuretaninės šiluminės izoliacijos ir išorinio polietileninio apvalkalo.</w:t>
      </w:r>
    </w:p>
    <w:p w14:paraId="0E484A33" w14:textId="3EB8FE9B" w:rsidR="00983FC2" w:rsidRPr="005420FE" w:rsidRDefault="00BB302B" w:rsidP="00FD1D3F">
      <w:pPr>
        <w:tabs>
          <w:tab w:val="center" w:pos="-2268"/>
          <w:tab w:val="left" w:pos="0"/>
          <w:tab w:val="left" w:pos="142"/>
          <w:tab w:val="left" w:pos="709"/>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.2.</w:t>
      </w:r>
      <w:r w:rsidR="00983FC2" w:rsidRPr="005420FE">
        <w:rPr>
          <w:rFonts w:ascii="Times New Roman" w:hAnsi="Times New Roman"/>
          <w:sz w:val="24"/>
          <w:szCs w:val="24"/>
        </w:rPr>
        <w:t xml:space="preserve"> </w:t>
      </w:r>
      <w:r w:rsidR="00FD1D3F" w:rsidRPr="005420FE">
        <w:rPr>
          <w:rFonts w:ascii="Times New Roman" w:hAnsi="Times New Roman"/>
          <w:sz w:val="24"/>
          <w:szCs w:val="24"/>
        </w:rPr>
        <w:t xml:space="preserve">LST EN 448:2016 (arba lygiaverčio) Centralizuoto šilumos tiekimo vamzdžiai. Bekanalių karšto vandens tinklų iš anksto neardomai izoliuotos vamzdžių sistemos. Jungiamųjų detalių sąrankos, sudarytos iš plieninių pagrindinių vamzdžių, poliuretaninės šiluminės izoliacijos ir išorinio polietileninio apvalkalo. </w:t>
      </w:r>
    </w:p>
    <w:p w14:paraId="06532E51" w14:textId="5A0C4A56" w:rsidR="00983FC2" w:rsidRPr="005420FE" w:rsidRDefault="00BB302B" w:rsidP="00FD1D3F">
      <w:pPr>
        <w:tabs>
          <w:tab w:val="center" w:pos="-2268"/>
          <w:tab w:val="left" w:pos="0"/>
          <w:tab w:val="left" w:pos="142"/>
          <w:tab w:val="left" w:pos="709"/>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 xml:space="preserve">.3. </w:t>
      </w:r>
      <w:r w:rsidR="00FD1D3F" w:rsidRPr="005420FE">
        <w:rPr>
          <w:rFonts w:ascii="Times New Roman" w:hAnsi="Times New Roman"/>
          <w:sz w:val="24"/>
          <w:szCs w:val="24"/>
        </w:rPr>
        <w:t>LST EN 488:2016 (arba lygiaverčio) Centralizuoto šilumos tiekimo vamzdžiai. Bekanalių karšto vandens tinklų iš anksto neardomai izoliuotų vamzdžių sistemos. Plieninių vamzdžių plieninių sklendžių sąrankos su poliuretanine šilumine izoliacija ir išoriniu polietileniniu apvalkalu.</w:t>
      </w:r>
    </w:p>
    <w:p w14:paraId="3DCA8F1B" w14:textId="248CB0C4" w:rsidR="00FD1D3F" w:rsidRDefault="00BB302B" w:rsidP="00FD1D3F">
      <w:pPr>
        <w:tabs>
          <w:tab w:val="center" w:pos="-2268"/>
          <w:tab w:val="left" w:pos="0"/>
          <w:tab w:val="left" w:pos="709"/>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 xml:space="preserve">.4. </w:t>
      </w:r>
      <w:r w:rsidR="00FD1D3F" w:rsidRPr="005420FE">
        <w:rPr>
          <w:rFonts w:ascii="Times New Roman" w:hAnsi="Times New Roman"/>
          <w:sz w:val="24"/>
          <w:szCs w:val="24"/>
        </w:rPr>
        <w:t>LST EN 489:2009 (arba lygiaverčio) Centralizuoto šilumos tiekimo vamzdžiai. Bekanalių karšto vandens tinklų iš anksto neardomai izoliuotos vamzdžių sistemos. Plieninių atšakinių vamzdžių jungčių sąrankos, poliuretaninė šiluminė izoliacija ir išorinis polietileninis apvalkalas.</w:t>
      </w:r>
    </w:p>
    <w:p w14:paraId="6AEC8A49" w14:textId="5699ABBA" w:rsidR="00C8021C" w:rsidRPr="005420FE" w:rsidRDefault="00C8021C" w:rsidP="00C8021C">
      <w:pPr>
        <w:tabs>
          <w:tab w:val="center" w:pos="-2268"/>
          <w:tab w:val="left" w:pos="0"/>
          <w:tab w:val="left" w:pos="709"/>
        </w:tabs>
        <w:spacing w:after="0" w:line="240" w:lineRule="auto"/>
        <w:ind w:firstLine="567"/>
        <w:jc w:val="both"/>
        <w:rPr>
          <w:rFonts w:ascii="Times New Roman" w:hAnsi="Times New Roman"/>
          <w:sz w:val="24"/>
          <w:szCs w:val="24"/>
        </w:rPr>
      </w:pPr>
      <w:r>
        <w:rPr>
          <w:rFonts w:ascii="Times New Roman" w:hAnsi="Times New Roman"/>
          <w:sz w:val="24"/>
          <w:szCs w:val="24"/>
        </w:rPr>
        <w:t>38.5. Jungtys turi būti dvigubo sandarinimo su termiškai susitraukiančiu apvalkalu, kai vamzdyno sąlyginis skersmuo DN≤150, kai vamzdyno sąlyginis skersmuo DN≥200 – jungtys turi būti montuojamos, naudojant elektra virinamas (EW) movas</w:t>
      </w:r>
      <w:r w:rsidR="00466248">
        <w:rPr>
          <w:rFonts w:ascii="Times New Roman" w:hAnsi="Times New Roman"/>
          <w:sz w:val="24"/>
          <w:szCs w:val="24"/>
        </w:rPr>
        <w:t>.</w:t>
      </w:r>
    </w:p>
    <w:p w14:paraId="57D64DB7" w14:textId="4EBA31B3" w:rsidR="00983FC2" w:rsidRPr="005420FE" w:rsidRDefault="00BB302B" w:rsidP="00FD1D3F">
      <w:pPr>
        <w:tabs>
          <w:tab w:val="center" w:pos="-2268"/>
          <w:tab w:val="left" w:pos="0"/>
          <w:tab w:val="left" w:pos="709"/>
          <w:tab w:val="left" w:pos="1134"/>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w:t>
      </w:r>
      <w:r w:rsidR="00C8021C">
        <w:rPr>
          <w:rFonts w:ascii="Times New Roman" w:hAnsi="Times New Roman"/>
          <w:sz w:val="24"/>
          <w:szCs w:val="24"/>
        </w:rPr>
        <w:t>6</w:t>
      </w:r>
      <w:r w:rsidR="004A4C9C" w:rsidRPr="005420FE">
        <w:rPr>
          <w:rFonts w:ascii="Times New Roman" w:hAnsi="Times New Roman"/>
          <w:sz w:val="24"/>
          <w:szCs w:val="24"/>
        </w:rPr>
        <w:t xml:space="preserve">. </w:t>
      </w:r>
      <w:r w:rsidR="00983FC2" w:rsidRPr="005420FE">
        <w:rPr>
          <w:rFonts w:ascii="Times New Roman" w:hAnsi="Times New Roman"/>
          <w:sz w:val="24"/>
          <w:szCs w:val="24"/>
        </w:rPr>
        <w:t xml:space="preserve">Vamzdžių minimalus tarnavimo ilgaamžiškumas </w:t>
      </w:r>
      <w:r w:rsidR="0025132C" w:rsidRPr="005420FE">
        <w:rPr>
          <w:rFonts w:ascii="Times New Roman" w:hAnsi="Times New Roman"/>
          <w:sz w:val="24"/>
          <w:szCs w:val="24"/>
        </w:rPr>
        <w:t xml:space="preserve">– </w:t>
      </w:r>
      <w:r w:rsidR="00983FC2" w:rsidRPr="005420FE">
        <w:rPr>
          <w:rFonts w:ascii="Times New Roman" w:hAnsi="Times New Roman"/>
          <w:sz w:val="24"/>
          <w:szCs w:val="24"/>
        </w:rPr>
        <w:t xml:space="preserve">30 metų. </w:t>
      </w:r>
    </w:p>
    <w:p w14:paraId="537045FD" w14:textId="58117838" w:rsidR="00983FC2" w:rsidRPr="005420FE" w:rsidRDefault="00BB302B" w:rsidP="004A4C9C">
      <w:pPr>
        <w:tabs>
          <w:tab w:val="center" w:pos="-2268"/>
          <w:tab w:val="left" w:pos="0"/>
          <w:tab w:val="left" w:pos="709"/>
          <w:tab w:val="left" w:pos="1134"/>
        </w:tabs>
        <w:spacing w:after="0" w:line="240" w:lineRule="auto"/>
        <w:ind w:left="568"/>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w:t>
      </w:r>
      <w:r w:rsidR="00C8021C">
        <w:rPr>
          <w:rFonts w:ascii="Times New Roman" w:hAnsi="Times New Roman"/>
          <w:sz w:val="24"/>
          <w:szCs w:val="24"/>
        </w:rPr>
        <w:t>7</w:t>
      </w:r>
      <w:r w:rsidR="004A4C9C" w:rsidRPr="005420FE">
        <w:rPr>
          <w:rFonts w:ascii="Times New Roman" w:hAnsi="Times New Roman"/>
          <w:sz w:val="24"/>
          <w:szCs w:val="24"/>
        </w:rPr>
        <w:t xml:space="preserve">. </w:t>
      </w:r>
      <w:r w:rsidR="00983FC2" w:rsidRPr="005420FE">
        <w:rPr>
          <w:rFonts w:ascii="Times New Roman" w:hAnsi="Times New Roman"/>
          <w:sz w:val="24"/>
          <w:szCs w:val="24"/>
        </w:rPr>
        <w:t>Vamzdžių galai privalo turėti apsauginius gaubtus.</w:t>
      </w:r>
    </w:p>
    <w:p w14:paraId="665E9E86" w14:textId="0C8A2CEE" w:rsidR="00983FC2" w:rsidRPr="005420FE" w:rsidRDefault="00BB302B" w:rsidP="00A46111">
      <w:pPr>
        <w:tabs>
          <w:tab w:val="center" w:pos="-2268"/>
          <w:tab w:val="left" w:pos="0"/>
          <w:tab w:val="left" w:pos="709"/>
          <w:tab w:val="left" w:pos="1134"/>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w:t>
      </w:r>
      <w:r w:rsidR="001018D0" w:rsidRPr="005420FE">
        <w:rPr>
          <w:rFonts w:ascii="Times New Roman" w:hAnsi="Times New Roman"/>
          <w:sz w:val="24"/>
          <w:szCs w:val="24"/>
        </w:rPr>
        <w:t>8</w:t>
      </w:r>
      <w:r w:rsidR="004A4C9C" w:rsidRPr="005420FE">
        <w:rPr>
          <w:rFonts w:ascii="Times New Roman" w:hAnsi="Times New Roman"/>
          <w:sz w:val="24"/>
          <w:szCs w:val="24"/>
        </w:rPr>
        <w:t xml:space="preserve">. </w:t>
      </w:r>
      <w:r w:rsidR="00983FC2" w:rsidRPr="005420FE">
        <w:rPr>
          <w:rFonts w:ascii="Times New Roman" w:hAnsi="Times New Roman"/>
          <w:sz w:val="24"/>
          <w:szCs w:val="24"/>
        </w:rPr>
        <w:t>Šilumos laidumo koeficiento maksimali reikšmė 0,</w:t>
      </w:r>
      <w:r w:rsidR="00B5091A" w:rsidRPr="005420FE">
        <w:rPr>
          <w:rFonts w:ascii="Times New Roman" w:hAnsi="Times New Roman"/>
          <w:sz w:val="24"/>
          <w:szCs w:val="24"/>
        </w:rPr>
        <w:t>027 W/m/K, esant 50 °C pagal Lietuvos Respublikos standartą</w:t>
      </w:r>
      <w:r w:rsidR="00983FC2" w:rsidRPr="005420FE">
        <w:rPr>
          <w:rFonts w:ascii="Times New Roman" w:hAnsi="Times New Roman"/>
          <w:sz w:val="24"/>
          <w:szCs w:val="24"/>
        </w:rPr>
        <w:t xml:space="preserve"> </w:t>
      </w:r>
      <w:r w:rsidR="00B5091A" w:rsidRPr="005420FE">
        <w:rPr>
          <w:rFonts w:ascii="Times New Roman" w:hAnsi="Times New Roman"/>
          <w:sz w:val="24"/>
          <w:szCs w:val="24"/>
        </w:rPr>
        <w:t xml:space="preserve">LST </w:t>
      </w:r>
      <w:r w:rsidR="00983FC2" w:rsidRPr="005420FE">
        <w:rPr>
          <w:rFonts w:ascii="Times New Roman" w:hAnsi="Times New Roman"/>
          <w:sz w:val="24"/>
          <w:szCs w:val="24"/>
        </w:rPr>
        <w:t>EN 253</w:t>
      </w:r>
      <w:r w:rsidR="00D80F55" w:rsidRPr="005420FE">
        <w:rPr>
          <w:rFonts w:ascii="Times New Roman" w:hAnsi="Times New Roman"/>
          <w:sz w:val="24"/>
          <w:szCs w:val="24"/>
        </w:rPr>
        <w:t>:2009</w:t>
      </w:r>
      <w:r w:rsidR="00EA25B6" w:rsidRPr="005420FE">
        <w:rPr>
          <w:rFonts w:ascii="Times New Roman" w:hAnsi="Times New Roman"/>
          <w:sz w:val="24"/>
          <w:szCs w:val="24"/>
        </w:rPr>
        <w:t>+A2:2016</w:t>
      </w:r>
      <w:r w:rsidR="00D80F55" w:rsidRPr="005420FE">
        <w:rPr>
          <w:rFonts w:ascii="Times New Roman" w:hAnsi="Times New Roman"/>
          <w:sz w:val="24"/>
          <w:szCs w:val="24"/>
        </w:rPr>
        <w:t xml:space="preserve"> </w:t>
      </w:r>
      <w:r w:rsidR="00983FC2" w:rsidRPr="005420FE">
        <w:rPr>
          <w:rFonts w:ascii="Times New Roman" w:hAnsi="Times New Roman"/>
          <w:sz w:val="24"/>
          <w:szCs w:val="24"/>
        </w:rPr>
        <w:t>(arba lygiaverčio).</w:t>
      </w:r>
    </w:p>
    <w:p w14:paraId="56F46A3F" w14:textId="2B8CB70D" w:rsidR="00983FC2" w:rsidRPr="005420FE" w:rsidRDefault="00BB302B" w:rsidP="00A46111">
      <w:pPr>
        <w:tabs>
          <w:tab w:val="center" w:pos="-2268"/>
          <w:tab w:val="left" w:pos="0"/>
          <w:tab w:val="left" w:pos="709"/>
          <w:tab w:val="left" w:pos="1276"/>
        </w:tabs>
        <w:spacing w:after="0" w:line="240" w:lineRule="auto"/>
        <w:ind w:firstLine="567"/>
        <w:jc w:val="both"/>
        <w:rPr>
          <w:rFonts w:ascii="Times New Roman" w:hAnsi="Times New Roman"/>
          <w:sz w:val="24"/>
          <w:szCs w:val="24"/>
        </w:rPr>
      </w:pPr>
      <w:r w:rsidRPr="005420FE">
        <w:rPr>
          <w:rFonts w:ascii="Times New Roman" w:hAnsi="Times New Roman"/>
          <w:sz w:val="24"/>
          <w:szCs w:val="24"/>
        </w:rPr>
        <w:t>3</w:t>
      </w:r>
      <w:r>
        <w:rPr>
          <w:rFonts w:ascii="Times New Roman" w:hAnsi="Times New Roman"/>
          <w:sz w:val="24"/>
          <w:szCs w:val="24"/>
        </w:rPr>
        <w:t>8</w:t>
      </w:r>
      <w:r w:rsidR="004A4C9C" w:rsidRPr="005420FE">
        <w:rPr>
          <w:rFonts w:ascii="Times New Roman" w:hAnsi="Times New Roman"/>
          <w:sz w:val="24"/>
          <w:szCs w:val="24"/>
        </w:rPr>
        <w:t>.</w:t>
      </w:r>
      <w:r w:rsidR="001018D0" w:rsidRPr="005420FE">
        <w:rPr>
          <w:rFonts w:ascii="Times New Roman" w:hAnsi="Times New Roman"/>
          <w:sz w:val="24"/>
          <w:szCs w:val="24"/>
        </w:rPr>
        <w:t>9</w:t>
      </w:r>
      <w:r w:rsidR="004A4C9C" w:rsidRPr="005420FE">
        <w:rPr>
          <w:rFonts w:ascii="Times New Roman" w:hAnsi="Times New Roman"/>
          <w:sz w:val="24"/>
          <w:szCs w:val="24"/>
        </w:rPr>
        <w:t xml:space="preserve">. </w:t>
      </w:r>
      <w:r w:rsidR="00983FC2" w:rsidRPr="005420FE">
        <w:rPr>
          <w:rFonts w:ascii="Times New Roman" w:hAnsi="Times New Roman"/>
          <w:sz w:val="24"/>
          <w:szCs w:val="24"/>
        </w:rPr>
        <w:t>Pramoniniu būdu izoliuoti vamzdžiai turi būti pagaminti iš plieninių vamzdžių, poliuretano putų izoliacijos kartu su neizoliuotais gedimų kontrolės sistemos variniais laidais ir išoriniu plastmasiniu apvalkalu. Medžiagos</w:t>
      </w:r>
      <w:r w:rsidR="00EA13E3">
        <w:rPr>
          <w:rFonts w:ascii="Times New Roman" w:hAnsi="Times New Roman"/>
          <w:sz w:val="24"/>
          <w:szCs w:val="24"/>
        </w:rPr>
        <w:t>,</w:t>
      </w:r>
      <w:r w:rsidR="00983FC2" w:rsidRPr="005420FE">
        <w:rPr>
          <w:rFonts w:ascii="Times New Roman" w:hAnsi="Times New Roman"/>
          <w:sz w:val="24"/>
          <w:szCs w:val="24"/>
        </w:rPr>
        <w:t xml:space="preserve"> sujungtos kartu</w:t>
      </w:r>
      <w:r w:rsidR="00EA13E3">
        <w:rPr>
          <w:rFonts w:ascii="Times New Roman" w:hAnsi="Times New Roman"/>
          <w:sz w:val="24"/>
          <w:szCs w:val="24"/>
        </w:rPr>
        <w:t>,</w:t>
      </w:r>
      <w:r w:rsidR="00983FC2" w:rsidRPr="005420FE">
        <w:rPr>
          <w:rFonts w:ascii="Times New Roman" w:hAnsi="Times New Roman"/>
          <w:sz w:val="24"/>
          <w:szCs w:val="24"/>
        </w:rPr>
        <w:t xml:space="preserve"> suformuo</w:t>
      </w:r>
      <w:r w:rsidR="00EA13E3">
        <w:rPr>
          <w:rFonts w:ascii="Times New Roman" w:hAnsi="Times New Roman"/>
          <w:sz w:val="24"/>
          <w:szCs w:val="24"/>
        </w:rPr>
        <w:t>ja</w:t>
      </w:r>
      <w:r w:rsidR="00983FC2" w:rsidRPr="005420FE">
        <w:rPr>
          <w:rFonts w:ascii="Times New Roman" w:hAnsi="Times New Roman"/>
          <w:sz w:val="24"/>
          <w:szCs w:val="24"/>
        </w:rPr>
        <w:t xml:space="preserve"> kietą vienetą, atsparų kirpimui tarp plieninio vamzdžio ir išorinio apvalkalo min. 0,12 N / mm² ašine ir min. 0,2 N</w:t>
      </w:r>
      <w:r w:rsidR="003058D3" w:rsidRPr="005420FE">
        <w:rPr>
          <w:rFonts w:ascii="Times New Roman" w:hAnsi="Times New Roman"/>
          <w:sz w:val="24"/>
          <w:szCs w:val="24"/>
        </w:rPr>
        <w:t xml:space="preserve"> </w:t>
      </w:r>
      <w:r w:rsidR="00983FC2" w:rsidRPr="005420FE">
        <w:rPr>
          <w:rFonts w:ascii="Times New Roman" w:hAnsi="Times New Roman"/>
          <w:sz w:val="24"/>
          <w:szCs w:val="24"/>
        </w:rPr>
        <w:t>/</w:t>
      </w:r>
      <w:r w:rsidR="003058D3" w:rsidRPr="005420FE">
        <w:rPr>
          <w:rFonts w:ascii="Times New Roman" w:hAnsi="Times New Roman"/>
          <w:sz w:val="24"/>
          <w:szCs w:val="24"/>
        </w:rPr>
        <w:t xml:space="preserve"> </w:t>
      </w:r>
      <w:r w:rsidR="00983FC2" w:rsidRPr="005420FE">
        <w:rPr>
          <w:rFonts w:ascii="Times New Roman" w:hAnsi="Times New Roman"/>
          <w:sz w:val="24"/>
          <w:szCs w:val="24"/>
        </w:rPr>
        <w:t>mm² tangentine kryptim.</w:t>
      </w:r>
    </w:p>
    <w:p w14:paraId="0D0CA514" w14:textId="490C4676" w:rsidR="006F7C0B" w:rsidRPr="005420FE" w:rsidRDefault="00BB302B" w:rsidP="00EA13E3">
      <w:pPr>
        <w:tabs>
          <w:tab w:val="center" w:pos="-2268"/>
          <w:tab w:val="left" w:pos="0"/>
          <w:tab w:val="left" w:pos="709"/>
          <w:tab w:val="left" w:pos="1276"/>
        </w:tabs>
        <w:spacing w:after="0" w:line="240" w:lineRule="auto"/>
        <w:ind w:firstLine="567"/>
        <w:jc w:val="both"/>
        <w:rPr>
          <w:rFonts w:ascii="Times New Roman" w:hAnsi="Times New Roman"/>
          <w:bCs/>
          <w:noProof/>
          <w:color w:val="000000"/>
          <w:sz w:val="24"/>
          <w:szCs w:val="24"/>
          <w:lang w:eastAsia="lt-LT"/>
        </w:rPr>
      </w:pPr>
      <w:r w:rsidRPr="005420FE">
        <w:rPr>
          <w:rFonts w:ascii="Times New Roman" w:hAnsi="Times New Roman"/>
          <w:sz w:val="24"/>
          <w:szCs w:val="24"/>
        </w:rPr>
        <w:t>3</w:t>
      </w:r>
      <w:r>
        <w:rPr>
          <w:rFonts w:ascii="Times New Roman" w:hAnsi="Times New Roman"/>
          <w:sz w:val="24"/>
          <w:szCs w:val="24"/>
        </w:rPr>
        <w:t>8</w:t>
      </w:r>
      <w:r w:rsidR="00B030B0" w:rsidRPr="005420FE">
        <w:rPr>
          <w:rFonts w:ascii="Times New Roman" w:hAnsi="Times New Roman"/>
          <w:sz w:val="24"/>
          <w:szCs w:val="24"/>
        </w:rPr>
        <w:t>.</w:t>
      </w:r>
      <w:r w:rsidR="001018D0" w:rsidRPr="005420FE">
        <w:rPr>
          <w:rFonts w:ascii="Times New Roman" w:hAnsi="Times New Roman"/>
          <w:sz w:val="24"/>
          <w:szCs w:val="24"/>
        </w:rPr>
        <w:t>10</w:t>
      </w:r>
      <w:r w:rsidR="004A4C9C" w:rsidRPr="005420FE">
        <w:rPr>
          <w:rFonts w:ascii="Times New Roman" w:hAnsi="Times New Roman"/>
          <w:sz w:val="24"/>
          <w:szCs w:val="24"/>
        </w:rPr>
        <w:t xml:space="preserve">. </w:t>
      </w:r>
      <w:r w:rsidR="00983FC2" w:rsidRPr="005420FE">
        <w:rPr>
          <w:rFonts w:ascii="Times New Roman" w:hAnsi="Times New Roman"/>
          <w:sz w:val="24"/>
          <w:szCs w:val="24"/>
        </w:rPr>
        <w:t>Pramoniniu būdu izoliuotų vamzdynų sistema gali būti naudojama esant pastoviai temperatūrai ne aukštesnei kaip 120 °C.</w:t>
      </w:r>
    </w:p>
    <w:p w14:paraId="749D77DD" w14:textId="77777777" w:rsidR="009565F6" w:rsidRDefault="00BB302B" w:rsidP="009565F6">
      <w:pPr>
        <w:spacing w:after="0" w:line="240" w:lineRule="auto"/>
        <w:ind w:firstLine="567"/>
        <w:jc w:val="both"/>
        <w:rPr>
          <w:rFonts w:ascii="Times New Roman" w:hAnsi="Times New Roman"/>
          <w:sz w:val="24"/>
          <w:szCs w:val="24"/>
        </w:rPr>
      </w:pPr>
      <w:r w:rsidRPr="005420FE">
        <w:rPr>
          <w:rFonts w:ascii="Times New Roman" w:hAnsi="Times New Roman"/>
          <w:bCs/>
          <w:noProof/>
          <w:color w:val="000000"/>
          <w:sz w:val="24"/>
          <w:szCs w:val="24"/>
          <w:lang w:eastAsia="lt-LT"/>
        </w:rPr>
        <w:t>3</w:t>
      </w:r>
      <w:r>
        <w:rPr>
          <w:rFonts w:ascii="Times New Roman" w:hAnsi="Times New Roman"/>
          <w:bCs/>
          <w:noProof/>
          <w:color w:val="000000"/>
          <w:sz w:val="24"/>
          <w:szCs w:val="24"/>
          <w:lang w:eastAsia="lt-LT"/>
        </w:rPr>
        <w:t>9</w:t>
      </w:r>
      <w:r w:rsidR="009E3669" w:rsidRPr="005420FE">
        <w:rPr>
          <w:rFonts w:ascii="Times New Roman" w:hAnsi="Times New Roman"/>
          <w:bCs/>
          <w:noProof/>
          <w:color w:val="000000"/>
          <w:sz w:val="24"/>
          <w:szCs w:val="24"/>
          <w:lang w:eastAsia="lt-LT"/>
        </w:rPr>
        <w:t xml:space="preserve">. </w:t>
      </w:r>
      <w:r w:rsidR="009E3669" w:rsidRPr="005420FE">
        <w:rPr>
          <w:rFonts w:ascii="Times New Roman" w:hAnsi="Times New Roman"/>
          <w:sz w:val="24"/>
          <w:szCs w:val="24"/>
        </w:rPr>
        <w:t xml:space="preserve">Prieš pradėdamas </w:t>
      </w:r>
      <w:r w:rsidR="00751FCD" w:rsidRPr="005420FE">
        <w:rPr>
          <w:rFonts w:ascii="Times New Roman" w:hAnsi="Times New Roman"/>
          <w:sz w:val="24"/>
          <w:szCs w:val="24"/>
        </w:rPr>
        <w:t>D</w:t>
      </w:r>
      <w:r w:rsidR="009E3669" w:rsidRPr="005420FE">
        <w:rPr>
          <w:rFonts w:ascii="Times New Roman" w:hAnsi="Times New Roman"/>
          <w:sz w:val="24"/>
          <w:szCs w:val="24"/>
        </w:rPr>
        <w:t xml:space="preserve">arbus, Tiekėjas privalės pateikti </w:t>
      </w:r>
      <w:r w:rsidR="000276D0">
        <w:rPr>
          <w:rFonts w:ascii="Times New Roman" w:hAnsi="Times New Roman"/>
          <w:sz w:val="24"/>
          <w:szCs w:val="24"/>
        </w:rPr>
        <w:t xml:space="preserve">ir suderinti </w:t>
      </w:r>
      <w:r w:rsidR="009E3669" w:rsidRPr="005420FE">
        <w:rPr>
          <w:rFonts w:ascii="Times New Roman" w:hAnsi="Times New Roman"/>
          <w:sz w:val="24"/>
          <w:szCs w:val="24"/>
        </w:rPr>
        <w:t>bekanalinių vamzdžių sistemos sandūrų movų montavimo instrukciją, vadovaujantis, siūlomos bekanalinių vamzdžių sistemos, gamintojo reikalavimais. Montavimo instrukcija tur</w:t>
      </w:r>
      <w:r w:rsidR="00751FCD" w:rsidRPr="005420FE">
        <w:rPr>
          <w:rFonts w:ascii="Times New Roman" w:hAnsi="Times New Roman"/>
          <w:sz w:val="24"/>
          <w:szCs w:val="24"/>
        </w:rPr>
        <w:t>i</w:t>
      </w:r>
      <w:r w:rsidR="009E3669" w:rsidRPr="005420FE">
        <w:rPr>
          <w:rFonts w:ascii="Times New Roman" w:hAnsi="Times New Roman"/>
          <w:sz w:val="24"/>
          <w:szCs w:val="24"/>
        </w:rPr>
        <w:t xml:space="preserve"> būti suderinta su bekanalinių vamzdžių sistemos gamintoju ar jo atstovu</w:t>
      </w:r>
      <w:r w:rsidR="007B405A">
        <w:rPr>
          <w:rFonts w:ascii="Times New Roman" w:hAnsi="Times New Roman"/>
          <w:sz w:val="24"/>
          <w:szCs w:val="24"/>
        </w:rPr>
        <w:t xml:space="preserve">, o movas montuojantys darbuotojai turi būti apmokyti </w:t>
      </w:r>
      <w:r w:rsidR="00943CDF">
        <w:rPr>
          <w:rFonts w:ascii="Times New Roman" w:hAnsi="Times New Roman"/>
          <w:sz w:val="24"/>
          <w:szCs w:val="24"/>
        </w:rPr>
        <w:t>atlikti movų įrengimo darbus pagal parengtą instrukciją.</w:t>
      </w:r>
      <w:r w:rsidR="009565F6" w:rsidRPr="009565F6">
        <w:rPr>
          <w:rFonts w:ascii="Times New Roman" w:hAnsi="Times New Roman"/>
          <w:sz w:val="24"/>
          <w:szCs w:val="24"/>
        </w:rPr>
        <w:t xml:space="preserve"> </w:t>
      </w:r>
    </w:p>
    <w:p w14:paraId="0504889D" w14:textId="44196B56" w:rsidR="009565F6" w:rsidRPr="005420FE" w:rsidRDefault="00CF2F9D" w:rsidP="009565F6">
      <w:pPr>
        <w:spacing w:after="0" w:line="240" w:lineRule="auto"/>
        <w:ind w:firstLine="567"/>
        <w:jc w:val="both"/>
        <w:rPr>
          <w:rFonts w:ascii="Times New Roman" w:hAnsi="Times New Roman"/>
          <w:sz w:val="24"/>
          <w:szCs w:val="24"/>
        </w:rPr>
      </w:pPr>
      <w:r>
        <w:rPr>
          <w:rFonts w:ascii="Times New Roman" w:hAnsi="Times New Roman"/>
          <w:sz w:val="24"/>
          <w:szCs w:val="24"/>
        </w:rPr>
        <w:t>40</w:t>
      </w:r>
      <w:r w:rsidR="009565F6" w:rsidRPr="005420FE">
        <w:rPr>
          <w:rFonts w:ascii="Times New Roman" w:hAnsi="Times New Roman"/>
          <w:sz w:val="24"/>
          <w:szCs w:val="24"/>
        </w:rPr>
        <w:t xml:space="preserve">. Kompensatoriai turi būti skirti panaudojimui </w:t>
      </w:r>
      <w:r w:rsidR="009565F6" w:rsidRPr="005420FE">
        <w:rPr>
          <w:rFonts w:ascii="Times New Roman" w:hAnsi="Times New Roman"/>
          <w:bCs/>
          <w:noProof/>
          <w:sz w:val="24"/>
          <w:szCs w:val="24"/>
        </w:rPr>
        <w:t>šilumos tiekimo tinkluose.</w:t>
      </w:r>
    </w:p>
    <w:p w14:paraId="19F9A702" w14:textId="1E378F0C" w:rsidR="009565F6" w:rsidRPr="005420FE" w:rsidRDefault="009565F6" w:rsidP="009565F6">
      <w:pPr>
        <w:tabs>
          <w:tab w:val="left" w:pos="0"/>
        </w:tabs>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1</w:t>
      </w:r>
      <w:r w:rsidRPr="005420FE">
        <w:rPr>
          <w:rFonts w:ascii="Times New Roman" w:hAnsi="Times New Roman"/>
          <w:sz w:val="24"/>
          <w:szCs w:val="24"/>
        </w:rPr>
        <w:t xml:space="preserve">. </w:t>
      </w:r>
      <w:r w:rsidRPr="005420FE">
        <w:rPr>
          <w:rFonts w:ascii="Times New Roman" w:hAnsi="Times New Roman"/>
          <w:color w:val="000000"/>
          <w:sz w:val="24"/>
          <w:szCs w:val="24"/>
        </w:rPr>
        <w:t>Kompensatoriai turi būti paskaičiuoti ne mažiau 1000 maksimalaus leistino judesio ciklų, esant 120 °C šilumnešio temperatūrai</w:t>
      </w:r>
      <w:r w:rsidRPr="005420FE">
        <w:rPr>
          <w:rFonts w:ascii="Times New Roman" w:hAnsi="Times New Roman"/>
          <w:sz w:val="24"/>
          <w:szCs w:val="24"/>
        </w:rPr>
        <w:t>.</w:t>
      </w:r>
    </w:p>
    <w:p w14:paraId="1988C581" w14:textId="547779CD"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2</w:t>
      </w:r>
      <w:r w:rsidRPr="005420FE">
        <w:rPr>
          <w:rFonts w:ascii="Times New Roman" w:hAnsi="Times New Roman"/>
          <w:sz w:val="24"/>
          <w:szCs w:val="24"/>
        </w:rPr>
        <w:t xml:space="preserve">. Kompensatoriai turi turėti apsaugą nuo sustūmimo, ištraukimo bei apsaugą nuo vamzdynų galimo sukimosi apie savo ašį. </w:t>
      </w:r>
    </w:p>
    <w:p w14:paraId="2F0DAE2C" w14:textId="0688A164"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lastRenderedPageBreak/>
        <w:t>4</w:t>
      </w:r>
      <w:r w:rsidR="00CF2F9D">
        <w:rPr>
          <w:rFonts w:ascii="Times New Roman" w:hAnsi="Times New Roman"/>
          <w:sz w:val="24"/>
          <w:szCs w:val="24"/>
        </w:rPr>
        <w:t>3</w:t>
      </w:r>
      <w:r w:rsidRPr="005420FE">
        <w:rPr>
          <w:rFonts w:ascii="Times New Roman" w:hAnsi="Times New Roman"/>
          <w:sz w:val="24"/>
          <w:szCs w:val="24"/>
        </w:rPr>
        <w:t>. Kompensavimo elementas („dumplės“) turi būti pagamintas iš nerūdijančio plieno lakšto, kurio storis ne daugiau kaip 0,5 mm.</w:t>
      </w:r>
    </w:p>
    <w:p w14:paraId="3ADF8C53" w14:textId="42A42CBB"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4</w:t>
      </w:r>
      <w:r w:rsidRPr="005420FE">
        <w:rPr>
          <w:rFonts w:ascii="Times New Roman" w:hAnsi="Times New Roman"/>
          <w:sz w:val="24"/>
          <w:szCs w:val="24"/>
        </w:rPr>
        <w:t xml:space="preserve">. Kompensatoriai turi turėti išorinį plieninį kreipiantįjį gaubtą, skirtą linzių apsaugai nuo išorinio poveikio bei apsaugai nuo išsitraukimo. </w:t>
      </w:r>
    </w:p>
    <w:p w14:paraId="2D172ACA" w14:textId="2F54CCA3"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5</w:t>
      </w:r>
      <w:r w:rsidRPr="005420FE">
        <w:rPr>
          <w:rFonts w:ascii="Times New Roman" w:hAnsi="Times New Roman"/>
          <w:sz w:val="24"/>
          <w:szCs w:val="24"/>
        </w:rPr>
        <w:t>. Kompensatoriai turi būti padengti antikorozine danga.</w:t>
      </w:r>
    </w:p>
    <w:p w14:paraId="6CD14AAA" w14:textId="633B66B9"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6</w:t>
      </w:r>
      <w:r w:rsidRPr="005420FE">
        <w:rPr>
          <w:rFonts w:ascii="Times New Roman" w:hAnsi="Times New Roman"/>
          <w:sz w:val="24"/>
          <w:szCs w:val="24"/>
        </w:rPr>
        <w:t>. Kompensatorių linzės turi turėti vidinę apsaugą nuo pašalinių priemaišų, leidžiančią vidinės terpės tekėjimą abiem kryptimis.</w:t>
      </w:r>
    </w:p>
    <w:p w14:paraId="342A604F" w14:textId="78E0BB6B"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7</w:t>
      </w:r>
      <w:r w:rsidRPr="005420FE">
        <w:rPr>
          <w:rFonts w:ascii="Times New Roman" w:hAnsi="Times New Roman"/>
          <w:sz w:val="24"/>
          <w:szCs w:val="24"/>
        </w:rPr>
        <w:t>. Kompensatoriai turi turėti ašines kreipiančiąsias su galinėmis atramomis abiem kryptimis.</w:t>
      </w:r>
    </w:p>
    <w:p w14:paraId="58BD769D" w14:textId="6082ED82"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8</w:t>
      </w:r>
      <w:r w:rsidRPr="005420FE">
        <w:rPr>
          <w:rFonts w:ascii="Times New Roman" w:hAnsi="Times New Roman"/>
          <w:sz w:val="24"/>
          <w:szCs w:val="24"/>
        </w:rPr>
        <w:t>. Kompensatoriai turi turėti bendrą gaminio sertifikatą pagal EN 10204-2004-3.1 (arba lygiaverčio) su nuoroda į atskirus panaudotų medžiagų sertifikatus.</w:t>
      </w:r>
    </w:p>
    <w:p w14:paraId="777C3C8C" w14:textId="19DE74F6" w:rsidR="009565F6" w:rsidRPr="005420FE" w:rsidRDefault="009565F6" w:rsidP="009565F6">
      <w:pPr>
        <w:spacing w:after="0" w:line="240" w:lineRule="auto"/>
        <w:ind w:firstLine="567"/>
        <w:jc w:val="both"/>
        <w:rPr>
          <w:rFonts w:ascii="Times New Roman" w:hAnsi="Times New Roman"/>
          <w:sz w:val="24"/>
          <w:szCs w:val="24"/>
        </w:rPr>
      </w:pPr>
      <w:r w:rsidRPr="005420FE">
        <w:rPr>
          <w:rFonts w:ascii="Times New Roman" w:hAnsi="Times New Roman"/>
          <w:sz w:val="24"/>
          <w:szCs w:val="24"/>
        </w:rPr>
        <w:t>4</w:t>
      </w:r>
      <w:r w:rsidR="00CF2F9D">
        <w:rPr>
          <w:rFonts w:ascii="Times New Roman" w:hAnsi="Times New Roman"/>
          <w:sz w:val="24"/>
          <w:szCs w:val="24"/>
        </w:rPr>
        <w:t>9</w:t>
      </w:r>
      <w:r w:rsidRPr="005420FE">
        <w:rPr>
          <w:rFonts w:ascii="Times New Roman" w:hAnsi="Times New Roman"/>
          <w:sz w:val="24"/>
          <w:szCs w:val="24"/>
        </w:rPr>
        <w:t>. Ant kompensatorių korpuso turi būti aiškiai išgraviruota</w:t>
      </w:r>
      <w:r>
        <w:rPr>
          <w:rFonts w:ascii="Times New Roman" w:hAnsi="Times New Roman"/>
          <w:sz w:val="24"/>
          <w:szCs w:val="24"/>
        </w:rPr>
        <w:t xml:space="preserve"> (patikimai pritvirtinta)</w:t>
      </w:r>
      <w:r w:rsidRPr="005420FE">
        <w:rPr>
          <w:rFonts w:ascii="Times New Roman" w:hAnsi="Times New Roman"/>
          <w:sz w:val="24"/>
          <w:szCs w:val="24"/>
        </w:rPr>
        <w:t xml:space="preserve"> informacija: skersmuo, kompensacinis ilgis, leistinas slėgis, leistina temperatūra, gamyklinis numeris, šilumos kameros numeris.</w:t>
      </w:r>
    </w:p>
    <w:p w14:paraId="742BCD0E" w14:textId="0639C7F4" w:rsidR="009565F6" w:rsidRDefault="00CF2F9D" w:rsidP="009565F6">
      <w:pPr>
        <w:spacing w:after="0" w:line="240" w:lineRule="auto"/>
        <w:ind w:firstLine="567"/>
        <w:jc w:val="both"/>
        <w:rPr>
          <w:rFonts w:ascii="Times New Roman" w:hAnsi="Times New Roman"/>
          <w:color w:val="000000" w:themeColor="text1"/>
          <w:sz w:val="24"/>
          <w:szCs w:val="24"/>
        </w:rPr>
      </w:pPr>
      <w:r>
        <w:rPr>
          <w:rFonts w:ascii="Times New Roman" w:hAnsi="Times New Roman"/>
          <w:bCs/>
          <w:noProof/>
          <w:color w:val="000000" w:themeColor="text1"/>
          <w:sz w:val="24"/>
          <w:szCs w:val="24"/>
        </w:rPr>
        <w:t>50</w:t>
      </w:r>
      <w:r w:rsidR="009565F6" w:rsidRPr="005420FE">
        <w:rPr>
          <w:rFonts w:ascii="Times New Roman" w:hAnsi="Times New Roman"/>
          <w:bCs/>
          <w:noProof/>
          <w:color w:val="000000" w:themeColor="text1"/>
          <w:sz w:val="24"/>
          <w:szCs w:val="24"/>
        </w:rPr>
        <w:t xml:space="preserve">. </w:t>
      </w:r>
      <w:r w:rsidR="009565F6" w:rsidRPr="005420FE">
        <w:rPr>
          <w:rFonts w:ascii="Times New Roman" w:hAnsi="Times New Roman"/>
          <w:color w:val="000000" w:themeColor="text1"/>
          <w:sz w:val="24"/>
          <w:szCs w:val="24"/>
        </w:rPr>
        <w:t>Kompensatoriai izoliuojami nuimamais šilumą izoliuojančiais apsauginiais gaubtais, kurių šiluminė varža ne mažesnė už vamzdžio izoliacijos šiluminę varžą (</w:t>
      </w:r>
      <w:r w:rsidR="009565F6" w:rsidRPr="005420FE">
        <w:rPr>
          <w:rFonts w:ascii="Times New Roman" w:hAnsi="Times New Roman"/>
          <w:color w:val="000000" w:themeColor="text1"/>
          <w:sz w:val="24"/>
          <w:szCs w:val="24"/>
        </w:rPr>
        <w:sym w:font="Symbol" w:char="F06C"/>
      </w:r>
      <w:r w:rsidR="009565F6" w:rsidRPr="005420FE">
        <w:rPr>
          <w:rFonts w:ascii="Times New Roman" w:hAnsi="Times New Roman"/>
          <w:color w:val="000000" w:themeColor="text1"/>
          <w:sz w:val="24"/>
          <w:szCs w:val="24"/>
        </w:rPr>
        <w:t xml:space="preserve"> &lt; 0,037 W/(</w:t>
      </w:r>
      <w:proofErr w:type="spellStart"/>
      <w:r w:rsidR="009565F6" w:rsidRPr="005420FE">
        <w:rPr>
          <w:rFonts w:ascii="Times New Roman" w:hAnsi="Times New Roman"/>
          <w:color w:val="000000" w:themeColor="text1"/>
          <w:sz w:val="24"/>
          <w:szCs w:val="24"/>
        </w:rPr>
        <w:t>mK</w:t>
      </w:r>
      <w:proofErr w:type="spellEnd"/>
      <w:r w:rsidR="009565F6" w:rsidRPr="005420FE">
        <w:rPr>
          <w:rFonts w:ascii="Times New Roman" w:hAnsi="Times New Roman"/>
          <w:color w:val="000000" w:themeColor="text1"/>
          <w:sz w:val="24"/>
          <w:szCs w:val="24"/>
        </w:rPr>
        <w:t xml:space="preserve">), tankis </w:t>
      </w:r>
      <w:r w:rsidR="009565F6" w:rsidRPr="005420FE">
        <w:rPr>
          <w:rFonts w:ascii="Times New Roman" w:hAnsi="Times New Roman"/>
          <w:color w:val="000000" w:themeColor="text1"/>
          <w:sz w:val="24"/>
          <w:szCs w:val="24"/>
        </w:rPr>
        <w:br/>
        <w:t xml:space="preserve">80 kg/m³). Gaubtai turi būti daugkartiniai nuimami, pagaminti iš dviejų dalių 0,8 mm storio cinkuotais skardos lakštais. Gaubtai jungiami juostų ir sagties pagalba. </w:t>
      </w:r>
    </w:p>
    <w:p w14:paraId="16DEF8E6" w14:textId="77777777" w:rsidR="009565F6" w:rsidRPr="005420FE" w:rsidRDefault="009565F6" w:rsidP="00AA474E">
      <w:pPr>
        <w:spacing w:after="0" w:line="240" w:lineRule="auto"/>
        <w:jc w:val="both"/>
        <w:rPr>
          <w:rFonts w:ascii="Times New Roman" w:hAnsi="Times New Roman"/>
          <w:sz w:val="24"/>
          <w:szCs w:val="24"/>
        </w:rPr>
      </w:pPr>
    </w:p>
    <w:tbl>
      <w:tblPr>
        <w:tblStyle w:val="Lentelstinklelis"/>
        <w:tblW w:w="0" w:type="auto"/>
        <w:tblLook w:val="04A0" w:firstRow="1" w:lastRow="0" w:firstColumn="1" w:lastColumn="0" w:noHBand="0" w:noVBand="1"/>
      </w:tblPr>
      <w:tblGrid>
        <w:gridCol w:w="556"/>
        <w:gridCol w:w="2246"/>
        <w:gridCol w:w="2396"/>
        <w:gridCol w:w="2224"/>
        <w:gridCol w:w="2206"/>
      </w:tblGrid>
      <w:tr w:rsidR="009565F6" w:rsidRPr="005420FE" w14:paraId="22D4D17D" w14:textId="77777777" w:rsidTr="00DC7622">
        <w:tc>
          <w:tcPr>
            <w:tcW w:w="556" w:type="dxa"/>
          </w:tcPr>
          <w:p w14:paraId="02FF4A61" w14:textId="77777777" w:rsidR="009565F6" w:rsidRPr="005420FE" w:rsidRDefault="009565F6" w:rsidP="00DC7622">
            <w:pPr>
              <w:jc w:val="both"/>
              <w:rPr>
                <w:rFonts w:ascii="Times New Roman" w:eastAsia="Times New Roman" w:hAnsi="Times New Roman"/>
                <w:sz w:val="24"/>
                <w:szCs w:val="24"/>
              </w:rPr>
            </w:pPr>
            <w:r w:rsidRPr="005420FE">
              <w:rPr>
                <w:rFonts w:ascii="Times New Roman" w:eastAsia="Times New Roman" w:hAnsi="Times New Roman"/>
                <w:sz w:val="24"/>
                <w:szCs w:val="24"/>
              </w:rPr>
              <w:t>Eil. Nr.</w:t>
            </w:r>
          </w:p>
        </w:tc>
        <w:tc>
          <w:tcPr>
            <w:tcW w:w="2246" w:type="dxa"/>
          </w:tcPr>
          <w:p w14:paraId="16D50EE8"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Šilumos kameros pavadinimas</w:t>
            </w:r>
          </w:p>
        </w:tc>
        <w:tc>
          <w:tcPr>
            <w:tcW w:w="2396" w:type="dxa"/>
          </w:tcPr>
          <w:p w14:paraId="06A99F72" w14:textId="77777777" w:rsidR="009565F6" w:rsidRPr="005420FE" w:rsidRDefault="009565F6" w:rsidP="00DC7622">
            <w:pPr>
              <w:jc w:val="both"/>
              <w:rPr>
                <w:rFonts w:ascii="Times New Roman" w:eastAsia="Times New Roman" w:hAnsi="Times New Roman"/>
                <w:sz w:val="24"/>
                <w:szCs w:val="24"/>
              </w:rPr>
            </w:pPr>
            <w:r w:rsidRPr="005420FE">
              <w:rPr>
                <w:rFonts w:ascii="Times New Roman" w:eastAsia="Times New Roman" w:hAnsi="Times New Roman"/>
                <w:sz w:val="24"/>
                <w:szCs w:val="24"/>
              </w:rPr>
              <w:t>Kompensatoriaus Nr.</w:t>
            </w:r>
          </w:p>
        </w:tc>
        <w:tc>
          <w:tcPr>
            <w:tcW w:w="2224" w:type="dxa"/>
          </w:tcPr>
          <w:p w14:paraId="345695A2"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DN</w:t>
            </w:r>
          </w:p>
        </w:tc>
        <w:tc>
          <w:tcPr>
            <w:tcW w:w="2206" w:type="dxa"/>
          </w:tcPr>
          <w:p w14:paraId="78B72AAF" w14:textId="77777777" w:rsidR="009565F6" w:rsidRPr="005420FE" w:rsidRDefault="009565F6" w:rsidP="00DC7622">
            <w:pPr>
              <w:rPr>
                <w:rFonts w:ascii="Times New Roman" w:eastAsia="Times New Roman" w:hAnsi="Times New Roman"/>
                <w:sz w:val="24"/>
                <w:szCs w:val="24"/>
              </w:rPr>
            </w:pPr>
            <w:r w:rsidRPr="005420FE">
              <w:rPr>
                <w:rFonts w:ascii="Times New Roman" w:eastAsia="Times New Roman" w:hAnsi="Times New Roman"/>
                <w:sz w:val="24"/>
                <w:szCs w:val="24"/>
              </w:rPr>
              <w:t>Atstumas tarp NA</w:t>
            </w:r>
          </w:p>
          <w:p w14:paraId="25ED7CAD"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m</w:t>
            </w:r>
          </w:p>
        </w:tc>
      </w:tr>
      <w:tr w:rsidR="009565F6" w:rsidRPr="005420FE" w14:paraId="01F178E9" w14:textId="77777777" w:rsidTr="00DC7622">
        <w:tc>
          <w:tcPr>
            <w:tcW w:w="556" w:type="dxa"/>
          </w:tcPr>
          <w:p w14:paraId="59757DAD" w14:textId="77777777" w:rsidR="009565F6" w:rsidRPr="005420FE" w:rsidRDefault="009565F6" w:rsidP="00DC7622">
            <w:pPr>
              <w:jc w:val="both"/>
              <w:rPr>
                <w:rFonts w:ascii="Times New Roman" w:eastAsia="Times New Roman" w:hAnsi="Times New Roman"/>
                <w:sz w:val="24"/>
                <w:szCs w:val="24"/>
              </w:rPr>
            </w:pPr>
            <w:r w:rsidRPr="005420FE">
              <w:rPr>
                <w:rFonts w:ascii="Times New Roman" w:eastAsia="Times New Roman" w:hAnsi="Times New Roman"/>
                <w:sz w:val="24"/>
                <w:szCs w:val="24"/>
              </w:rPr>
              <w:t>1.</w:t>
            </w:r>
          </w:p>
        </w:tc>
        <w:tc>
          <w:tcPr>
            <w:tcW w:w="2246" w:type="dxa"/>
          </w:tcPr>
          <w:p w14:paraId="0B634AD0" w14:textId="34328A56"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2T-</w:t>
            </w:r>
            <w:r w:rsidR="00A212BF">
              <w:rPr>
                <w:rFonts w:ascii="Times New Roman" w:eastAsia="Times New Roman" w:hAnsi="Times New Roman"/>
                <w:sz w:val="24"/>
                <w:szCs w:val="24"/>
              </w:rPr>
              <w:t>11</w:t>
            </w:r>
          </w:p>
        </w:tc>
        <w:tc>
          <w:tcPr>
            <w:tcW w:w="2396" w:type="dxa"/>
          </w:tcPr>
          <w:p w14:paraId="7B39D5CA"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K-1, K-4</w:t>
            </w:r>
          </w:p>
        </w:tc>
        <w:tc>
          <w:tcPr>
            <w:tcW w:w="2224" w:type="dxa"/>
          </w:tcPr>
          <w:p w14:paraId="74CBAA7A" w14:textId="49CF292D"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400</w:t>
            </w:r>
          </w:p>
        </w:tc>
        <w:tc>
          <w:tcPr>
            <w:tcW w:w="2206" w:type="dxa"/>
          </w:tcPr>
          <w:p w14:paraId="44581384" w14:textId="51C65D19"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113</w:t>
            </w:r>
          </w:p>
        </w:tc>
      </w:tr>
      <w:tr w:rsidR="009565F6" w:rsidRPr="005420FE" w14:paraId="785A61A5" w14:textId="77777777" w:rsidTr="00DC7622">
        <w:tc>
          <w:tcPr>
            <w:tcW w:w="556" w:type="dxa"/>
          </w:tcPr>
          <w:p w14:paraId="27B840D6" w14:textId="77777777" w:rsidR="009565F6" w:rsidRPr="005420FE" w:rsidRDefault="009565F6" w:rsidP="00DC7622">
            <w:pPr>
              <w:jc w:val="both"/>
              <w:rPr>
                <w:rFonts w:ascii="Times New Roman" w:eastAsia="Times New Roman" w:hAnsi="Times New Roman"/>
                <w:sz w:val="24"/>
                <w:szCs w:val="24"/>
              </w:rPr>
            </w:pPr>
            <w:r w:rsidRPr="005420FE">
              <w:rPr>
                <w:rFonts w:ascii="Times New Roman" w:eastAsia="Times New Roman" w:hAnsi="Times New Roman"/>
                <w:sz w:val="24"/>
                <w:szCs w:val="24"/>
              </w:rPr>
              <w:t>2.</w:t>
            </w:r>
          </w:p>
        </w:tc>
        <w:tc>
          <w:tcPr>
            <w:tcW w:w="2246" w:type="dxa"/>
          </w:tcPr>
          <w:p w14:paraId="629C2271" w14:textId="6FC6B1E0"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2T-</w:t>
            </w:r>
            <w:r w:rsidR="00A212BF">
              <w:rPr>
                <w:rFonts w:ascii="Times New Roman" w:eastAsia="Times New Roman" w:hAnsi="Times New Roman"/>
                <w:sz w:val="24"/>
                <w:szCs w:val="24"/>
              </w:rPr>
              <w:t>11</w:t>
            </w:r>
          </w:p>
        </w:tc>
        <w:tc>
          <w:tcPr>
            <w:tcW w:w="2396" w:type="dxa"/>
          </w:tcPr>
          <w:p w14:paraId="1AE22B96"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K-2, K-3</w:t>
            </w:r>
          </w:p>
        </w:tc>
        <w:tc>
          <w:tcPr>
            <w:tcW w:w="2224" w:type="dxa"/>
          </w:tcPr>
          <w:p w14:paraId="71AEC77F" w14:textId="25C2DC12"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400</w:t>
            </w:r>
          </w:p>
        </w:tc>
        <w:tc>
          <w:tcPr>
            <w:tcW w:w="2206" w:type="dxa"/>
          </w:tcPr>
          <w:p w14:paraId="59284135" w14:textId="3B4F1D48"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108</w:t>
            </w:r>
          </w:p>
        </w:tc>
      </w:tr>
      <w:tr w:rsidR="009565F6" w:rsidRPr="005420FE" w14:paraId="3CBA254E" w14:textId="77777777" w:rsidTr="00DC7622">
        <w:tc>
          <w:tcPr>
            <w:tcW w:w="556" w:type="dxa"/>
          </w:tcPr>
          <w:p w14:paraId="3E60FD83" w14:textId="77777777" w:rsidR="009565F6" w:rsidRPr="005420FE" w:rsidRDefault="009565F6" w:rsidP="00DC7622">
            <w:pPr>
              <w:jc w:val="both"/>
              <w:rPr>
                <w:rFonts w:ascii="Times New Roman" w:eastAsia="Times New Roman" w:hAnsi="Times New Roman"/>
                <w:sz w:val="24"/>
                <w:szCs w:val="24"/>
              </w:rPr>
            </w:pPr>
            <w:r w:rsidRPr="005420FE">
              <w:rPr>
                <w:rFonts w:ascii="Times New Roman" w:eastAsia="Times New Roman" w:hAnsi="Times New Roman"/>
                <w:sz w:val="24"/>
                <w:szCs w:val="24"/>
              </w:rPr>
              <w:t>3.</w:t>
            </w:r>
          </w:p>
        </w:tc>
        <w:tc>
          <w:tcPr>
            <w:tcW w:w="2246" w:type="dxa"/>
          </w:tcPr>
          <w:p w14:paraId="29EA6D1F" w14:textId="0E33C479"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2T-</w:t>
            </w:r>
            <w:r w:rsidR="00A212BF">
              <w:rPr>
                <w:rFonts w:ascii="Times New Roman" w:eastAsia="Times New Roman" w:hAnsi="Times New Roman"/>
                <w:sz w:val="24"/>
                <w:szCs w:val="24"/>
              </w:rPr>
              <w:t>12</w:t>
            </w:r>
          </w:p>
        </w:tc>
        <w:tc>
          <w:tcPr>
            <w:tcW w:w="2396" w:type="dxa"/>
          </w:tcPr>
          <w:p w14:paraId="216912A2" w14:textId="77777777" w:rsidR="009565F6" w:rsidRPr="005420FE" w:rsidRDefault="009565F6" w:rsidP="00DC7622">
            <w:pPr>
              <w:jc w:val="center"/>
              <w:rPr>
                <w:rFonts w:ascii="Times New Roman" w:eastAsia="Times New Roman" w:hAnsi="Times New Roman"/>
                <w:sz w:val="24"/>
                <w:szCs w:val="24"/>
              </w:rPr>
            </w:pPr>
            <w:r w:rsidRPr="005420FE">
              <w:rPr>
                <w:rFonts w:ascii="Times New Roman" w:eastAsia="Times New Roman" w:hAnsi="Times New Roman"/>
                <w:sz w:val="24"/>
                <w:szCs w:val="24"/>
              </w:rPr>
              <w:t>K-1, K-4</w:t>
            </w:r>
          </w:p>
        </w:tc>
        <w:tc>
          <w:tcPr>
            <w:tcW w:w="2224" w:type="dxa"/>
          </w:tcPr>
          <w:p w14:paraId="56FC988F" w14:textId="15FCE8CC"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400</w:t>
            </w:r>
          </w:p>
        </w:tc>
        <w:tc>
          <w:tcPr>
            <w:tcW w:w="2206" w:type="dxa"/>
          </w:tcPr>
          <w:p w14:paraId="33757945" w14:textId="118D4D07" w:rsidR="009565F6" w:rsidRPr="005420FE" w:rsidRDefault="00AA474E" w:rsidP="00DC7622">
            <w:pPr>
              <w:jc w:val="center"/>
              <w:rPr>
                <w:rFonts w:ascii="Times New Roman" w:eastAsia="Times New Roman" w:hAnsi="Times New Roman"/>
                <w:sz w:val="24"/>
                <w:szCs w:val="24"/>
              </w:rPr>
            </w:pPr>
            <w:r>
              <w:rPr>
                <w:rFonts w:ascii="Times New Roman" w:eastAsia="Times New Roman" w:hAnsi="Times New Roman"/>
                <w:sz w:val="24"/>
                <w:szCs w:val="24"/>
              </w:rPr>
              <w:t>101</w:t>
            </w:r>
          </w:p>
        </w:tc>
      </w:tr>
    </w:tbl>
    <w:p w14:paraId="1BA28E7E" w14:textId="77777777" w:rsidR="00510C0E" w:rsidRPr="005420FE" w:rsidRDefault="00510C0E" w:rsidP="00CF2F9D">
      <w:pPr>
        <w:spacing w:after="0"/>
        <w:jc w:val="both"/>
        <w:rPr>
          <w:rFonts w:ascii="Times New Roman" w:eastAsia="Times New Roman" w:hAnsi="Times New Roman"/>
          <w:sz w:val="24"/>
          <w:szCs w:val="24"/>
        </w:rPr>
      </w:pPr>
    </w:p>
    <w:p w14:paraId="4641324B" w14:textId="77777777" w:rsidR="00983FC2" w:rsidRPr="005420FE" w:rsidRDefault="00983FC2" w:rsidP="00F4459D">
      <w:pPr>
        <w:tabs>
          <w:tab w:val="left" w:pos="-1440"/>
          <w:tab w:val="left" w:pos="540"/>
        </w:tabs>
        <w:spacing w:after="0" w:line="240" w:lineRule="auto"/>
        <w:jc w:val="center"/>
        <w:outlineLvl w:val="0"/>
        <w:rPr>
          <w:rFonts w:ascii="Times New Roman" w:hAnsi="Times New Roman"/>
          <w:b/>
          <w:bCs/>
          <w:noProof/>
          <w:color w:val="000000"/>
          <w:sz w:val="24"/>
          <w:szCs w:val="24"/>
          <w:lang w:eastAsia="lt-LT"/>
        </w:rPr>
      </w:pPr>
      <w:r w:rsidRPr="005420FE">
        <w:rPr>
          <w:rFonts w:ascii="Times New Roman" w:hAnsi="Times New Roman"/>
          <w:b/>
          <w:bCs/>
          <w:noProof/>
          <w:color w:val="000000"/>
          <w:sz w:val="24"/>
          <w:szCs w:val="24"/>
          <w:lang w:eastAsia="lt-LT"/>
        </w:rPr>
        <w:t>IV. TECHNINIAI REIKALAVIMAI MONTAVIMO DARBAMS</w:t>
      </w:r>
    </w:p>
    <w:p w14:paraId="4E333BC4" w14:textId="77777777" w:rsidR="00983FC2" w:rsidRPr="005420FE" w:rsidRDefault="00983FC2" w:rsidP="00F4459D">
      <w:pPr>
        <w:tabs>
          <w:tab w:val="left" w:pos="-1440"/>
          <w:tab w:val="left" w:pos="540"/>
        </w:tabs>
        <w:spacing w:after="0" w:line="240" w:lineRule="auto"/>
        <w:jc w:val="both"/>
        <w:rPr>
          <w:rFonts w:ascii="Times New Roman" w:hAnsi="Times New Roman"/>
          <w:b/>
          <w:bCs/>
          <w:noProof/>
          <w:color w:val="000000"/>
          <w:sz w:val="24"/>
          <w:szCs w:val="24"/>
          <w:lang w:eastAsia="lt-LT"/>
        </w:rPr>
      </w:pPr>
    </w:p>
    <w:p w14:paraId="1E88A3D9" w14:textId="719BFC2B" w:rsidR="00983FC2" w:rsidRPr="005420FE" w:rsidRDefault="00CF2F9D" w:rsidP="00F4459D">
      <w:pPr>
        <w:tabs>
          <w:tab w:val="left" w:pos="-1440"/>
          <w:tab w:val="left" w:pos="540"/>
        </w:tabs>
        <w:spacing w:after="0" w:line="240" w:lineRule="auto"/>
        <w:ind w:firstLine="567"/>
        <w:jc w:val="both"/>
        <w:rPr>
          <w:rFonts w:ascii="Times New Roman" w:hAnsi="Times New Roman"/>
          <w:bCs/>
          <w:noProof/>
          <w:color w:val="000000"/>
          <w:sz w:val="24"/>
          <w:szCs w:val="24"/>
          <w:lang w:eastAsia="lt-LT"/>
        </w:rPr>
      </w:pPr>
      <w:r>
        <w:rPr>
          <w:rFonts w:ascii="Times New Roman" w:hAnsi="Times New Roman"/>
          <w:bCs/>
          <w:noProof/>
          <w:sz w:val="24"/>
          <w:szCs w:val="24"/>
          <w:lang w:eastAsia="lt-LT"/>
        </w:rPr>
        <w:t>51</w:t>
      </w:r>
      <w:r w:rsidR="00983FC2" w:rsidRPr="005420FE">
        <w:rPr>
          <w:rFonts w:ascii="Times New Roman" w:hAnsi="Times New Roman"/>
          <w:bCs/>
          <w:noProof/>
          <w:sz w:val="24"/>
          <w:szCs w:val="24"/>
          <w:lang w:eastAsia="lt-LT"/>
        </w:rPr>
        <w:t xml:space="preserve">. </w:t>
      </w:r>
      <w:r w:rsidR="00983FC2" w:rsidRPr="005420FE">
        <w:rPr>
          <w:rFonts w:ascii="Times New Roman" w:hAnsi="Times New Roman"/>
          <w:bCs/>
          <w:noProof/>
          <w:color w:val="000000"/>
          <w:sz w:val="24"/>
          <w:szCs w:val="24"/>
          <w:lang w:eastAsia="lt-LT"/>
        </w:rPr>
        <w:t>Šilum</w:t>
      </w:r>
      <w:r w:rsidR="000A7874" w:rsidRPr="005420FE">
        <w:rPr>
          <w:rFonts w:ascii="Times New Roman" w:hAnsi="Times New Roman"/>
          <w:bCs/>
          <w:noProof/>
          <w:color w:val="000000"/>
          <w:sz w:val="24"/>
          <w:szCs w:val="24"/>
          <w:lang w:eastAsia="lt-LT"/>
        </w:rPr>
        <w:t>os tiekimo</w:t>
      </w:r>
      <w:r w:rsidR="00983FC2" w:rsidRPr="005420FE">
        <w:rPr>
          <w:rFonts w:ascii="Times New Roman" w:hAnsi="Times New Roman"/>
          <w:bCs/>
          <w:noProof/>
          <w:color w:val="000000"/>
          <w:sz w:val="24"/>
          <w:szCs w:val="24"/>
          <w:lang w:eastAsia="lt-LT"/>
        </w:rPr>
        <w:t xml:space="preserve"> tinklų montavimo darbai turi būti atlikti </w:t>
      </w:r>
      <w:r w:rsidR="00F05E05" w:rsidRPr="005420FE">
        <w:rPr>
          <w:rFonts w:ascii="Times New Roman" w:hAnsi="Times New Roman"/>
          <w:bCs/>
          <w:noProof/>
          <w:color w:val="000000"/>
          <w:sz w:val="24"/>
          <w:szCs w:val="24"/>
          <w:lang w:eastAsia="lt-LT"/>
        </w:rPr>
        <w:t xml:space="preserve">vadovaujantis </w:t>
      </w:r>
      <w:r w:rsidR="00983FC2" w:rsidRPr="005420FE">
        <w:rPr>
          <w:rFonts w:ascii="Times New Roman" w:hAnsi="Times New Roman"/>
          <w:bCs/>
          <w:color w:val="000000"/>
          <w:sz w:val="24"/>
          <w:szCs w:val="24"/>
          <w:lang w:eastAsia="lt-LT"/>
        </w:rPr>
        <w:t xml:space="preserve">galiojančių </w:t>
      </w:r>
      <w:r w:rsidR="00983FC2" w:rsidRPr="005420FE">
        <w:rPr>
          <w:rFonts w:ascii="Times New Roman" w:hAnsi="Times New Roman"/>
          <w:bCs/>
          <w:sz w:val="24"/>
          <w:szCs w:val="24"/>
          <w:lang w:eastAsia="lt-LT"/>
        </w:rPr>
        <w:t>normatyvinių statybos dokumentų reikalavimų</w:t>
      </w:r>
      <w:r w:rsidR="00983FC2" w:rsidRPr="005420FE">
        <w:rPr>
          <w:rFonts w:ascii="Times New Roman" w:hAnsi="Times New Roman"/>
          <w:bCs/>
          <w:noProof/>
          <w:color w:val="000000"/>
          <w:sz w:val="24"/>
          <w:szCs w:val="24"/>
          <w:lang w:eastAsia="lt-LT"/>
        </w:rPr>
        <w:t xml:space="preserve">, kad užtikrintų saugų ir patogų aptarnavimą bei eksploataciją. Šilumos tiekimo tinklo montavimą gali vykdyti tik atestuoti montuotojai, turintys </w:t>
      </w:r>
      <w:r w:rsidR="00EA13E3">
        <w:rPr>
          <w:rFonts w:ascii="Times New Roman" w:hAnsi="Times New Roman"/>
          <w:bCs/>
          <w:noProof/>
          <w:color w:val="000000"/>
          <w:sz w:val="24"/>
          <w:szCs w:val="24"/>
          <w:lang w:eastAsia="lt-LT"/>
        </w:rPr>
        <w:t>dokumentą, suteikiantį teisę</w:t>
      </w:r>
      <w:r w:rsidR="00983FC2" w:rsidRPr="005420FE">
        <w:rPr>
          <w:rFonts w:ascii="Times New Roman" w:hAnsi="Times New Roman"/>
          <w:bCs/>
          <w:noProof/>
          <w:color w:val="000000"/>
          <w:sz w:val="24"/>
          <w:szCs w:val="24"/>
          <w:lang w:eastAsia="lt-LT"/>
        </w:rPr>
        <w:t xml:space="preserve"> ši</w:t>
      </w:r>
      <w:r w:rsidR="00EA13E3">
        <w:rPr>
          <w:rFonts w:ascii="Times New Roman" w:hAnsi="Times New Roman"/>
          <w:bCs/>
          <w:noProof/>
          <w:color w:val="000000"/>
          <w:sz w:val="24"/>
          <w:szCs w:val="24"/>
          <w:lang w:eastAsia="lt-LT"/>
        </w:rPr>
        <w:t>uos</w:t>
      </w:r>
      <w:r w:rsidR="00983FC2" w:rsidRPr="005420FE">
        <w:rPr>
          <w:rFonts w:ascii="Times New Roman" w:hAnsi="Times New Roman"/>
          <w:bCs/>
          <w:noProof/>
          <w:color w:val="000000"/>
          <w:sz w:val="24"/>
          <w:szCs w:val="24"/>
          <w:lang w:eastAsia="lt-LT"/>
        </w:rPr>
        <w:t xml:space="preserve"> darb</w:t>
      </w:r>
      <w:r w:rsidR="00EA13E3">
        <w:rPr>
          <w:rFonts w:ascii="Times New Roman" w:hAnsi="Times New Roman"/>
          <w:bCs/>
          <w:noProof/>
          <w:color w:val="000000"/>
          <w:sz w:val="24"/>
          <w:szCs w:val="24"/>
          <w:lang w:eastAsia="lt-LT"/>
        </w:rPr>
        <w:t>us</w:t>
      </w:r>
      <w:r w:rsidR="00983FC2" w:rsidRPr="005420FE">
        <w:rPr>
          <w:rFonts w:ascii="Times New Roman" w:hAnsi="Times New Roman"/>
          <w:bCs/>
          <w:noProof/>
          <w:color w:val="000000"/>
          <w:sz w:val="24"/>
          <w:szCs w:val="24"/>
          <w:lang w:eastAsia="lt-LT"/>
        </w:rPr>
        <w:t xml:space="preserve"> atlikti. Įrengi</w:t>
      </w:r>
      <w:r w:rsidR="000A7874" w:rsidRPr="005420FE">
        <w:rPr>
          <w:rFonts w:ascii="Times New Roman" w:hAnsi="Times New Roman"/>
          <w:bCs/>
          <w:noProof/>
          <w:color w:val="000000"/>
          <w:sz w:val="24"/>
          <w:szCs w:val="24"/>
          <w:lang w:eastAsia="lt-LT"/>
        </w:rPr>
        <w:t>nių</w:t>
      </w:r>
      <w:r w:rsidR="00983FC2" w:rsidRPr="005420FE">
        <w:rPr>
          <w:rFonts w:ascii="Times New Roman" w:hAnsi="Times New Roman"/>
          <w:bCs/>
          <w:noProof/>
          <w:color w:val="000000"/>
          <w:sz w:val="24"/>
          <w:szCs w:val="24"/>
          <w:lang w:eastAsia="lt-LT"/>
        </w:rPr>
        <w:t>, atskirų detalių ir mazgų montavimas turi būti atliktas pagal gamintojų instrukcijas.</w:t>
      </w:r>
    </w:p>
    <w:p w14:paraId="7B0286E8" w14:textId="2E577721" w:rsidR="00983FC2" w:rsidRPr="005420FE" w:rsidRDefault="00CF2F9D" w:rsidP="00F4459D">
      <w:pPr>
        <w:tabs>
          <w:tab w:val="left" w:pos="-1440"/>
          <w:tab w:val="left" w:pos="540"/>
        </w:tabs>
        <w:spacing w:after="0" w:line="240" w:lineRule="auto"/>
        <w:ind w:firstLine="567"/>
        <w:jc w:val="both"/>
        <w:rPr>
          <w:rFonts w:ascii="Times New Roman" w:hAnsi="Times New Roman"/>
          <w:bCs/>
          <w:noProof/>
          <w:color w:val="000000"/>
          <w:sz w:val="24"/>
          <w:szCs w:val="24"/>
          <w:lang w:eastAsia="lt-LT"/>
        </w:rPr>
      </w:pPr>
      <w:r>
        <w:rPr>
          <w:rFonts w:ascii="Times New Roman" w:hAnsi="Times New Roman"/>
          <w:bCs/>
          <w:noProof/>
          <w:color w:val="000000" w:themeColor="text1"/>
          <w:sz w:val="24"/>
          <w:szCs w:val="24"/>
          <w:lang w:eastAsia="lt-LT"/>
        </w:rPr>
        <w:t>52</w:t>
      </w:r>
      <w:r w:rsidR="00983FC2" w:rsidRPr="005420FE">
        <w:rPr>
          <w:rFonts w:ascii="Times New Roman" w:hAnsi="Times New Roman"/>
          <w:bCs/>
          <w:noProof/>
          <w:color w:val="000000" w:themeColor="text1"/>
          <w:sz w:val="24"/>
          <w:szCs w:val="24"/>
          <w:lang w:eastAsia="lt-LT"/>
        </w:rPr>
        <w:t xml:space="preserve">. Suvirinimo darbus </w:t>
      </w:r>
      <w:r w:rsidR="00141E2A" w:rsidRPr="005420FE">
        <w:rPr>
          <w:rFonts w:ascii="Times New Roman" w:hAnsi="Times New Roman"/>
          <w:bCs/>
          <w:noProof/>
          <w:color w:val="000000" w:themeColor="text1"/>
          <w:sz w:val="24"/>
          <w:szCs w:val="24"/>
          <w:lang w:eastAsia="lt-LT"/>
        </w:rPr>
        <w:t xml:space="preserve">turi </w:t>
      </w:r>
      <w:r w:rsidR="00983FC2" w:rsidRPr="005420FE">
        <w:rPr>
          <w:rFonts w:ascii="Times New Roman" w:hAnsi="Times New Roman"/>
          <w:bCs/>
          <w:noProof/>
          <w:color w:val="000000" w:themeColor="text1"/>
          <w:sz w:val="24"/>
          <w:szCs w:val="24"/>
          <w:lang w:eastAsia="lt-LT"/>
        </w:rPr>
        <w:t xml:space="preserve">atlikti atestuotas suvirintojas, turintis leidimą tos kategorijos darbui. Prieš </w:t>
      </w:r>
      <w:r w:rsidR="00983FC2" w:rsidRPr="005420FE">
        <w:rPr>
          <w:rFonts w:ascii="Times New Roman" w:hAnsi="Times New Roman"/>
          <w:bCs/>
          <w:noProof/>
          <w:color w:val="000000"/>
          <w:sz w:val="24"/>
          <w:szCs w:val="24"/>
          <w:lang w:eastAsia="lt-LT"/>
        </w:rPr>
        <w:t>suvirinimą būtina patikrinti ar teisingai išcentruoti vamzdžiai, tarpų dydžius ir briaunų sutapimą. Suvirinimo kontrolė turi būti sistemingai atliekama, detalių surinkimo ir suvirinimo proces</w:t>
      </w:r>
      <w:r w:rsidR="00EA13E3">
        <w:rPr>
          <w:rFonts w:ascii="Times New Roman" w:hAnsi="Times New Roman"/>
          <w:bCs/>
          <w:noProof/>
          <w:color w:val="000000"/>
          <w:sz w:val="24"/>
          <w:szCs w:val="24"/>
          <w:lang w:eastAsia="lt-LT"/>
        </w:rPr>
        <w:t>o metu</w:t>
      </w:r>
      <w:r w:rsidR="00983FC2" w:rsidRPr="005420FE">
        <w:rPr>
          <w:rFonts w:ascii="Times New Roman" w:hAnsi="Times New Roman"/>
          <w:bCs/>
          <w:noProof/>
          <w:color w:val="000000"/>
          <w:sz w:val="24"/>
          <w:szCs w:val="24"/>
          <w:lang w:eastAsia="lt-LT"/>
        </w:rPr>
        <w:t xml:space="preserve">. Vamzdynų ir alkūnių galai turi būti lygiai nupjauti, be atplaišų, nuvalyti nuo rūdžių, riebalų nešvarumų, nuodegų ir kitų teršalų, trukdančių suvirinimui. Vamzdynų galuose negali būti pjaustymo defektų, suvirinimo siūlės turi būti apibrėžtos, lengvai išgaubtos. Siūlėje negali būti įtrūkimų, nesuvirintų tuštumų, išdegimų, išlydyto metalo nutekėjimo. Suvirinimo apnašos turi būti pašalintos nuo užbaigtų paviršių. Užbaigtos siūlės turi būti patikrinamos neardomu metodu </w:t>
      </w:r>
      <w:r w:rsidR="00D33068" w:rsidRPr="005420FE">
        <w:rPr>
          <w:rFonts w:ascii="Times New Roman" w:hAnsi="Times New Roman"/>
          <w:bCs/>
          <w:noProof/>
          <w:color w:val="000000"/>
          <w:sz w:val="24"/>
          <w:szCs w:val="24"/>
          <w:lang w:eastAsia="lt-LT"/>
        </w:rPr>
        <w:t>(</w:t>
      </w:r>
      <w:r w:rsidR="00983FC2" w:rsidRPr="005420FE">
        <w:rPr>
          <w:rFonts w:ascii="Times New Roman" w:hAnsi="Times New Roman"/>
          <w:bCs/>
          <w:noProof/>
          <w:color w:val="000000"/>
          <w:sz w:val="24"/>
          <w:szCs w:val="24"/>
          <w:lang w:eastAsia="lt-LT"/>
        </w:rPr>
        <w:t>ultragars</w:t>
      </w:r>
      <w:r w:rsidR="00D33068" w:rsidRPr="005420FE">
        <w:rPr>
          <w:rFonts w:ascii="Times New Roman" w:hAnsi="Times New Roman"/>
          <w:bCs/>
          <w:noProof/>
          <w:color w:val="000000"/>
          <w:sz w:val="24"/>
          <w:szCs w:val="24"/>
          <w:lang w:eastAsia="lt-LT"/>
        </w:rPr>
        <w:t>iniu arba rentgenografiniu būdu)</w:t>
      </w:r>
      <w:r w:rsidR="00983FC2" w:rsidRPr="005420FE">
        <w:rPr>
          <w:rFonts w:ascii="Times New Roman" w:hAnsi="Times New Roman"/>
          <w:bCs/>
          <w:noProof/>
          <w:color w:val="000000"/>
          <w:sz w:val="24"/>
          <w:szCs w:val="24"/>
          <w:lang w:eastAsia="lt-LT"/>
        </w:rPr>
        <w:t xml:space="preserve"> </w:t>
      </w:r>
      <w:r w:rsidR="00781980" w:rsidRPr="005420FE">
        <w:rPr>
          <w:rFonts w:ascii="Times New Roman" w:hAnsi="Times New Roman"/>
          <w:bCs/>
          <w:noProof/>
          <w:color w:val="000000"/>
          <w:sz w:val="24"/>
          <w:szCs w:val="24"/>
          <w:lang w:eastAsia="lt-LT"/>
        </w:rPr>
        <w:t>, surašant neardomos kontrolės protokolą.</w:t>
      </w:r>
      <w:r w:rsidR="00983FC2" w:rsidRPr="005420FE">
        <w:rPr>
          <w:rFonts w:ascii="Times New Roman" w:hAnsi="Times New Roman"/>
          <w:bCs/>
          <w:noProof/>
          <w:color w:val="000000"/>
          <w:sz w:val="24"/>
          <w:szCs w:val="24"/>
          <w:lang w:eastAsia="lt-LT"/>
        </w:rPr>
        <w:t xml:space="preserve"> Patikrinimą </w:t>
      </w:r>
      <w:r w:rsidR="005F3006">
        <w:rPr>
          <w:rFonts w:ascii="Times New Roman" w:hAnsi="Times New Roman"/>
          <w:bCs/>
          <w:noProof/>
          <w:color w:val="000000"/>
          <w:sz w:val="24"/>
          <w:szCs w:val="24"/>
          <w:lang w:eastAsia="lt-LT"/>
        </w:rPr>
        <w:t>turi</w:t>
      </w:r>
      <w:r w:rsidR="00983FC2" w:rsidRPr="005420FE">
        <w:rPr>
          <w:rFonts w:ascii="Times New Roman" w:hAnsi="Times New Roman"/>
          <w:bCs/>
          <w:noProof/>
          <w:color w:val="000000"/>
          <w:sz w:val="24"/>
          <w:szCs w:val="24"/>
          <w:lang w:eastAsia="lt-LT"/>
        </w:rPr>
        <w:t xml:space="preserve"> atlikti</w:t>
      </w:r>
      <w:r w:rsidR="00491858" w:rsidRPr="005420FE">
        <w:rPr>
          <w:rFonts w:ascii="Times New Roman" w:hAnsi="Times New Roman"/>
          <w:bCs/>
          <w:noProof/>
          <w:color w:val="000000"/>
          <w:sz w:val="24"/>
          <w:szCs w:val="24"/>
          <w:lang w:eastAsia="lt-LT"/>
        </w:rPr>
        <w:t xml:space="preserve"> sertifikuota</w:t>
      </w:r>
      <w:r w:rsidR="00983FC2" w:rsidRPr="005420FE">
        <w:rPr>
          <w:rFonts w:ascii="Times New Roman" w:hAnsi="Times New Roman"/>
          <w:bCs/>
          <w:noProof/>
          <w:color w:val="000000"/>
          <w:sz w:val="24"/>
          <w:szCs w:val="24"/>
          <w:lang w:eastAsia="lt-LT"/>
        </w:rPr>
        <w:t xml:space="preserve"> organizacija, turinti reikalingą įrangą. Suvirinimo siūlės turi būti ne mažiau </w:t>
      </w:r>
      <w:r w:rsidR="00EA13E3">
        <w:rPr>
          <w:rFonts w:ascii="Times New Roman" w:hAnsi="Times New Roman"/>
          <w:bCs/>
          <w:noProof/>
          <w:color w:val="000000"/>
          <w:sz w:val="24"/>
          <w:szCs w:val="24"/>
          <w:lang w:eastAsia="lt-LT"/>
        </w:rPr>
        <w:t xml:space="preserve">kaip </w:t>
      </w:r>
      <w:r w:rsidR="00983FC2" w:rsidRPr="005420FE">
        <w:rPr>
          <w:rFonts w:ascii="Times New Roman" w:hAnsi="Times New Roman"/>
          <w:bCs/>
          <w:noProof/>
          <w:color w:val="000000"/>
          <w:sz w:val="24"/>
          <w:szCs w:val="24"/>
          <w:lang w:eastAsia="lt-LT"/>
        </w:rPr>
        <w:t xml:space="preserve">10 cm atstumu nuo tvirtinimo detalių. </w:t>
      </w:r>
    </w:p>
    <w:p w14:paraId="2AFE72A3" w14:textId="01A26787" w:rsidR="00983FC2" w:rsidRPr="005420FE" w:rsidRDefault="00CF2F9D" w:rsidP="00F4459D">
      <w:pPr>
        <w:spacing w:after="0" w:line="240" w:lineRule="auto"/>
        <w:ind w:right="11" w:firstLine="567"/>
        <w:jc w:val="both"/>
        <w:rPr>
          <w:rFonts w:ascii="Times New Roman" w:hAnsi="Times New Roman"/>
          <w:bCs/>
          <w:noProof/>
          <w:color w:val="000000"/>
          <w:sz w:val="24"/>
          <w:szCs w:val="24"/>
          <w:lang w:eastAsia="lt-LT"/>
        </w:rPr>
      </w:pPr>
      <w:r>
        <w:rPr>
          <w:rFonts w:ascii="Times New Roman" w:hAnsi="Times New Roman"/>
          <w:bCs/>
          <w:noProof/>
          <w:color w:val="000000"/>
          <w:sz w:val="24"/>
          <w:szCs w:val="24"/>
          <w:lang w:eastAsia="lt-LT"/>
        </w:rPr>
        <w:t>53</w:t>
      </w:r>
      <w:r w:rsidR="00983FC2" w:rsidRPr="005420FE">
        <w:rPr>
          <w:rFonts w:ascii="Times New Roman" w:hAnsi="Times New Roman"/>
          <w:bCs/>
          <w:noProof/>
          <w:color w:val="000000"/>
          <w:sz w:val="24"/>
          <w:szCs w:val="24"/>
          <w:lang w:eastAsia="lt-LT"/>
        </w:rPr>
        <w:t xml:space="preserve">. Vykdant </w:t>
      </w:r>
      <w:r w:rsidR="0007210B" w:rsidRPr="005420FE">
        <w:rPr>
          <w:rFonts w:ascii="Times New Roman" w:hAnsi="Times New Roman"/>
          <w:bCs/>
          <w:noProof/>
          <w:color w:val="000000"/>
          <w:sz w:val="24"/>
          <w:szCs w:val="24"/>
          <w:lang w:eastAsia="lt-LT"/>
        </w:rPr>
        <w:t>D</w:t>
      </w:r>
      <w:r w:rsidR="00983FC2" w:rsidRPr="005420FE">
        <w:rPr>
          <w:rFonts w:ascii="Times New Roman" w:hAnsi="Times New Roman"/>
          <w:bCs/>
          <w:noProof/>
          <w:color w:val="000000"/>
          <w:sz w:val="24"/>
          <w:szCs w:val="24"/>
          <w:lang w:eastAsia="lt-LT"/>
        </w:rPr>
        <w:t>arbus laikytis „Bendrųjų pr</w:t>
      </w:r>
      <w:r w:rsidR="000A7874" w:rsidRPr="005420FE">
        <w:rPr>
          <w:rFonts w:ascii="Times New Roman" w:hAnsi="Times New Roman"/>
          <w:bCs/>
          <w:noProof/>
          <w:color w:val="000000"/>
          <w:sz w:val="24"/>
          <w:szCs w:val="24"/>
          <w:lang w:eastAsia="lt-LT"/>
        </w:rPr>
        <w:t>ie</w:t>
      </w:r>
      <w:r w:rsidR="00983FC2" w:rsidRPr="005420FE">
        <w:rPr>
          <w:rFonts w:ascii="Times New Roman" w:hAnsi="Times New Roman"/>
          <w:bCs/>
          <w:noProof/>
          <w:color w:val="000000"/>
          <w:sz w:val="24"/>
          <w:szCs w:val="24"/>
          <w:lang w:eastAsia="lt-LT"/>
        </w:rPr>
        <w:t xml:space="preserve">šgaisrinės saugos taisyklių“ reikalavimų. Be šių taisyklių būtina vykdyti galiojančių standartų, statybos techninių reglamentų ir normų, technologinių sąlygų, elektros įrenginių įrengimo ir eksploatacijos taisyklių, taip pat kitų priešgaisrinę saugą reglamentuojančių norminių aktų reikalavimų. </w:t>
      </w:r>
    </w:p>
    <w:p w14:paraId="7E809088" w14:textId="6C81F78A" w:rsidR="00983FC2" w:rsidRPr="005420FE" w:rsidRDefault="00CF2F9D" w:rsidP="00F4459D">
      <w:pPr>
        <w:spacing w:after="0" w:line="240" w:lineRule="auto"/>
        <w:ind w:right="11" w:firstLine="567"/>
        <w:jc w:val="both"/>
        <w:rPr>
          <w:rFonts w:ascii="Times New Roman" w:hAnsi="Times New Roman"/>
          <w:bCs/>
          <w:noProof/>
          <w:color w:val="000000"/>
          <w:sz w:val="24"/>
          <w:szCs w:val="24"/>
          <w:lang w:eastAsia="lt-LT"/>
        </w:rPr>
      </w:pPr>
      <w:r>
        <w:rPr>
          <w:rFonts w:ascii="Times New Roman" w:hAnsi="Times New Roman"/>
          <w:bCs/>
          <w:noProof/>
          <w:color w:val="000000"/>
          <w:sz w:val="24"/>
          <w:szCs w:val="24"/>
          <w:lang w:eastAsia="lt-LT"/>
        </w:rPr>
        <w:t>54</w:t>
      </w:r>
      <w:r w:rsidR="00983FC2" w:rsidRPr="005420FE">
        <w:rPr>
          <w:rFonts w:ascii="Times New Roman" w:hAnsi="Times New Roman"/>
          <w:bCs/>
          <w:noProof/>
          <w:color w:val="000000"/>
          <w:sz w:val="24"/>
          <w:szCs w:val="24"/>
          <w:lang w:eastAsia="lt-LT"/>
        </w:rPr>
        <w:t xml:space="preserve">. </w:t>
      </w:r>
      <w:r w:rsidR="00636E0C" w:rsidRPr="005420FE">
        <w:rPr>
          <w:rFonts w:ascii="Times New Roman" w:hAnsi="Times New Roman"/>
          <w:bCs/>
          <w:noProof/>
          <w:color w:val="000000"/>
          <w:sz w:val="24"/>
          <w:szCs w:val="24"/>
          <w:lang w:eastAsia="lt-LT"/>
        </w:rPr>
        <w:t xml:space="preserve">Statybvietė </w:t>
      </w:r>
      <w:r w:rsidR="000276D0">
        <w:rPr>
          <w:rFonts w:ascii="Times New Roman" w:hAnsi="Times New Roman"/>
          <w:bCs/>
          <w:noProof/>
          <w:color w:val="000000"/>
          <w:sz w:val="24"/>
          <w:szCs w:val="24"/>
          <w:lang w:eastAsia="lt-LT"/>
        </w:rPr>
        <w:t>ir jo</w:t>
      </w:r>
      <w:r w:rsidR="007756C4">
        <w:rPr>
          <w:rFonts w:ascii="Times New Roman" w:hAnsi="Times New Roman"/>
          <w:bCs/>
          <w:noProof/>
          <w:color w:val="000000"/>
          <w:sz w:val="24"/>
          <w:szCs w:val="24"/>
          <w:lang w:eastAsia="lt-LT"/>
        </w:rPr>
        <w:t>je esanti</w:t>
      </w:r>
      <w:r w:rsidR="000276D0">
        <w:rPr>
          <w:rFonts w:ascii="Times New Roman" w:hAnsi="Times New Roman"/>
          <w:bCs/>
          <w:noProof/>
          <w:color w:val="000000"/>
          <w:sz w:val="24"/>
          <w:szCs w:val="24"/>
          <w:lang w:eastAsia="lt-LT"/>
        </w:rPr>
        <w:t xml:space="preserve"> technika </w:t>
      </w:r>
      <w:r w:rsidR="00983FC2" w:rsidRPr="005420FE">
        <w:rPr>
          <w:rFonts w:ascii="Times New Roman" w:hAnsi="Times New Roman"/>
          <w:bCs/>
          <w:noProof/>
          <w:color w:val="000000"/>
          <w:sz w:val="24"/>
          <w:szCs w:val="24"/>
          <w:lang w:eastAsia="lt-LT"/>
        </w:rPr>
        <w:t>turi būti tvarkinga, nuolat valoma</w:t>
      </w:r>
      <w:r w:rsidR="00491858" w:rsidRPr="005420FE">
        <w:rPr>
          <w:rFonts w:ascii="Times New Roman" w:hAnsi="Times New Roman"/>
          <w:bCs/>
          <w:noProof/>
          <w:color w:val="000000"/>
          <w:sz w:val="24"/>
          <w:szCs w:val="24"/>
          <w:lang w:eastAsia="lt-LT"/>
        </w:rPr>
        <w:t xml:space="preserve"> </w:t>
      </w:r>
      <w:r w:rsidR="000276D0">
        <w:rPr>
          <w:rFonts w:ascii="Times New Roman" w:hAnsi="Times New Roman"/>
          <w:bCs/>
          <w:noProof/>
          <w:color w:val="000000"/>
          <w:sz w:val="24"/>
          <w:szCs w:val="24"/>
          <w:lang w:eastAsia="lt-LT"/>
        </w:rPr>
        <w:t xml:space="preserve">ir plaunama </w:t>
      </w:r>
      <w:r w:rsidR="00491858" w:rsidRPr="005420FE">
        <w:rPr>
          <w:rFonts w:ascii="Times New Roman" w:hAnsi="Times New Roman"/>
          <w:bCs/>
          <w:noProof/>
          <w:color w:val="000000"/>
          <w:sz w:val="24"/>
          <w:szCs w:val="24"/>
          <w:lang w:eastAsia="lt-LT"/>
        </w:rPr>
        <w:t>(įskaitant statybvietės įvažiavimus / išvažiavimus</w:t>
      </w:r>
      <w:r w:rsidR="000276D0">
        <w:rPr>
          <w:rFonts w:ascii="Times New Roman" w:hAnsi="Times New Roman"/>
          <w:bCs/>
          <w:noProof/>
          <w:color w:val="000000"/>
          <w:sz w:val="24"/>
          <w:szCs w:val="24"/>
          <w:lang w:eastAsia="lt-LT"/>
        </w:rPr>
        <w:t xml:space="preserve"> bei transport</w:t>
      </w:r>
      <w:r w:rsidR="007756C4">
        <w:rPr>
          <w:rFonts w:ascii="Times New Roman" w:hAnsi="Times New Roman"/>
          <w:bCs/>
          <w:noProof/>
          <w:color w:val="000000"/>
          <w:sz w:val="24"/>
          <w:szCs w:val="24"/>
          <w:lang w:eastAsia="lt-LT"/>
        </w:rPr>
        <w:t xml:space="preserve">ui </w:t>
      </w:r>
      <w:r w:rsidR="000276D0">
        <w:rPr>
          <w:rFonts w:ascii="Times New Roman" w:hAnsi="Times New Roman"/>
          <w:bCs/>
          <w:noProof/>
          <w:color w:val="000000"/>
          <w:sz w:val="24"/>
          <w:szCs w:val="24"/>
          <w:lang w:eastAsia="lt-LT"/>
        </w:rPr>
        <w:t>naud</w:t>
      </w:r>
      <w:r w:rsidR="00EA13E3">
        <w:rPr>
          <w:rFonts w:ascii="Times New Roman" w:hAnsi="Times New Roman"/>
          <w:bCs/>
          <w:noProof/>
          <w:color w:val="000000"/>
          <w:sz w:val="24"/>
          <w:szCs w:val="24"/>
          <w:lang w:eastAsia="lt-LT"/>
        </w:rPr>
        <w:t>o</w:t>
      </w:r>
      <w:r w:rsidR="000276D0">
        <w:rPr>
          <w:rFonts w:ascii="Times New Roman" w:hAnsi="Times New Roman"/>
          <w:bCs/>
          <w:noProof/>
          <w:color w:val="000000"/>
          <w:sz w:val="24"/>
          <w:szCs w:val="24"/>
          <w:lang w:eastAsia="lt-LT"/>
        </w:rPr>
        <w:t>jamą gatvės dalį</w:t>
      </w:r>
      <w:r w:rsidR="00491858" w:rsidRPr="005420FE">
        <w:rPr>
          <w:rFonts w:ascii="Times New Roman" w:hAnsi="Times New Roman"/>
          <w:bCs/>
          <w:noProof/>
          <w:color w:val="000000"/>
          <w:sz w:val="24"/>
          <w:szCs w:val="24"/>
          <w:lang w:eastAsia="lt-LT"/>
        </w:rPr>
        <w:t>)</w:t>
      </w:r>
      <w:r w:rsidR="000276D0">
        <w:rPr>
          <w:rFonts w:ascii="Times New Roman" w:hAnsi="Times New Roman"/>
          <w:bCs/>
          <w:noProof/>
          <w:color w:val="000000"/>
          <w:sz w:val="24"/>
          <w:szCs w:val="24"/>
          <w:lang w:eastAsia="lt-LT"/>
        </w:rPr>
        <w:t>,</w:t>
      </w:r>
      <w:r w:rsidR="00983FC2" w:rsidRPr="005420FE">
        <w:rPr>
          <w:rFonts w:ascii="Times New Roman" w:hAnsi="Times New Roman"/>
          <w:bCs/>
          <w:noProof/>
          <w:color w:val="000000"/>
          <w:sz w:val="24"/>
          <w:szCs w:val="24"/>
          <w:lang w:eastAsia="lt-LT"/>
        </w:rPr>
        <w:t xml:space="preserve"> gamybos atliekos ir šiukšlės (ypač degios) išgabenamos į specialiai paruoštas vietas.</w:t>
      </w:r>
    </w:p>
    <w:p w14:paraId="2535AFE3" w14:textId="6243A61D" w:rsidR="00983FC2" w:rsidRPr="005420FE" w:rsidRDefault="00CF2F9D" w:rsidP="00F4459D">
      <w:pPr>
        <w:spacing w:after="0" w:line="240" w:lineRule="auto"/>
        <w:ind w:right="11" w:firstLine="567"/>
        <w:jc w:val="both"/>
        <w:rPr>
          <w:rFonts w:ascii="Times New Roman" w:hAnsi="Times New Roman"/>
          <w:bCs/>
          <w:noProof/>
          <w:color w:val="000000"/>
          <w:sz w:val="24"/>
          <w:szCs w:val="24"/>
          <w:lang w:eastAsia="lt-LT"/>
        </w:rPr>
      </w:pPr>
      <w:r>
        <w:rPr>
          <w:rFonts w:ascii="Times New Roman" w:hAnsi="Times New Roman"/>
          <w:bCs/>
          <w:noProof/>
          <w:color w:val="000000"/>
          <w:sz w:val="24"/>
          <w:szCs w:val="24"/>
          <w:lang w:eastAsia="lt-LT"/>
        </w:rPr>
        <w:t>55</w:t>
      </w:r>
      <w:r w:rsidR="00983FC2" w:rsidRPr="005420FE">
        <w:rPr>
          <w:rFonts w:ascii="Times New Roman" w:hAnsi="Times New Roman"/>
          <w:bCs/>
          <w:noProof/>
          <w:color w:val="000000"/>
          <w:sz w:val="24"/>
          <w:szCs w:val="24"/>
          <w:lang w:eastAsia="lt-LT"/>
        </w:rPr>
        <w:t xml:space="preserve">. </w:t>
      </w:r>
      <w:r w:rsidR="00636E0C" w:rsidRPr="005420FE">
        <w:rPr>
          <w:rFonts w:ascii="Times New Roman" w:hAnsi="Times New Roman"/>
          <w:bCs/>
          <w:noProof/>
          <w:color w:val="000000"/>
          <w:sz w:val="24"/>
          <w:szCs w:val="24"/>
          <w:lang w:eastAsia="lt-LT"/>
        </w:rPr>
        <w:t xml:space="preserve">Statybvietėje </w:t>
      </w:r>
      <w:r w:rsidR="00983FC2" w:rsidRPr="005420FE">
        <w:rPr>
          <w:rFonts w:ascii="Times New Roman" w:hAnsi="Times New Roman"/>
          <w:bCs/>
          <w:noProof/>
          <w:color w:val="000000"/>
          <w:sz w:val="24"/>
          <w:szCs w:val="24"/>
          <w:lang w:eastAsia="lt-LT"/>
        </w:rPr>
        <w:t>turi būti numatyta vieta pirminėms gaisro gesinimo priemonėms.</w:t>
      </w:r>
    </w:p>
    <w:p w14:paraId="17A96252" w14:textId="5848A430" w:rsidR="00983FC2" w:rsidRPr="005420FE" w:rsidRDefault="00CF2F9D" w:rsidP="00F4459D">
      <w:pPr>
        <w:spacing w:after="0" w:line="240" w:lineRule="auto"/>
        <w:ind w:right="11" w:firstLine="567"/>
        <w:jc w:val="both"/>
        <w:rPr>
          <w:rFonts w:ascii="Times New Roman" w:hAnsi="Times New Roman"/>
          <w:bCs/>
          <w:noProof/>
          <w:color w:val="000000"/>
          <w:sz w:val="24"/>
          <w:szCs w:val="24"/>
          <w:lang w:eastAsia="lt-LT"/>
        </w:rPr>
      </w:pPr>
      <w:r>
        <w:rPr>
          <w:rFonts w:ascii="Times New Roman" w:hAnsi="Times New Roman"/>
          <w:bCs/>
          <w:noProof/>
          <w:color w:val="000000"/>
          <w:sz w:val="24"/>
          <w:szCs w:val="24"/>
          <w:lang w:eastAsia="lt-LT"/>
        </w:rPr>
        <w:lastRenderedPageBreak/>
        <w:t>56</w:t>
      </w:r>
      <w:r w:rsidR="00983FC2" w:rsidRPr="005420FE">
        <w:rPr>
          <w:rFonts w:ascii="Times New Roman" w:hAnsi="Times New Roman"/>
          <w:bCs/>
          <w:noProof/>
          <w:color w:val="000000"/>
          <w:sz w:val="24"/>
          <w:szCs w:val="24"/>
          <w:lang w:eastAsia="lt-LT"/>
        </w:rPr>
        <w:t>. Už statomo ar remontuojamo objekto, statybininkų buitinių ir pagalbinių patalpų ir teritorijos priešgaisrinę saugą atsako Tiekėjas</w:t>
      </w:r>
      <w:r w:rsidR="00636E0C" w:rsidRPr="005420FE">
        <w:rPr>
          <w:rFonts w:ascii="Times New Roman" w:hAnsi="Times New Roman"/>
          <w:bCs/>
          <w:noProof/>
          <w:color w:val="000000"/>
          <w:sz w:val="24"/>
          <w:szCs w:val="24"/>
          <w:lang w:eastAsia="lt-LT"/>
        </w:rPr>
        <w:t>.</w:t>
      </w:r>
    </w:p>
    <w:p w14:paraId="7B55B141" w14:textId="77777777" w:rsidR="00CD4AEB" w:rsidRPr="005420FE" w:rsidRDefault="00CD4AEB" w:rsidP="00C3789E">
      <w:pPr>
        <w:tabs>
          <w:tab w:val="left" w:pos="567"/>
        </w:tabs>
        <w:spacing w:after="0" w:line="240" w:lineRule="auto"/>
        <w:contextualSpacing/>
        <w:rPr>
          <w:rFonts w:ascii="Times New Roman" w:eastAsia="Times New Roman" w:hAnsi="Times New Roman"/>
          <w:b/>
          <w:sz w:val="24"/>
          <w:szCs w:val="24"/>
        </w:rPr>
      </w:pPr>
    </w:p>
    <w:p w14:paraId="6AB45EFB" w14:textId="77777777" w:rsidR="00983FC2" w:rsidRPr="005420FE" w:rsidRDefault="00983FC2" w:rsidP="00F4459D">
      <w:pPr>
        <w:tabs>
          <w:tab w:val="left" w:pos="567"/>
        </w:tabs>
        <w:spacing w:after="0" w:line="240" w:lineRule="auto"/>
        <w:ind w:firstLine="567"/>
        <w:contextualSpacing/>
        <w:jc w:val="center"/>
        <w:rPr>
          <w:rFonts w:ascii="Times New Roman" w:eastAsia="Times New Roman" w:hAnsi="Times New Roman"/>
          <w:b/>
          <w:sz w:val="24"/>
          <w:szCs w:val="24"/>
        </w:rPr>
      </w:pPr>
      <w:r w:rsidRPr="005420FE">
        <w:rPr>
          <w:rFonts w:ascii="Times New Roman" w:eastAsia="Times New Roman" w:hAnsi="Times New Roman"/>
          <w:b/>
          <w:sz w:val="24"/>
          <w:szCs w:val="24"/>
        </w:rPr>
        <w:t>V. GEDIMŲ KONTROLĖS SISTEMA</w:t>
      </w:r>
    </w:p>
    <w:p w14:paraId="24ACB993" w14:textId="77777777" w:rsidR="00983FC2" w:rsidRPr="005420FE" w:rsidRDefault="00983FC2" w:rsidP="00F4459D">
      <w:pPr>
        <w:tabs>
          <w:tab w:val="left" w:pos="567"/>
        </w:tabs>
        <w:spacing w:after="0" w:line="240" w:lineRule="auto"/>
        <w:ind w:firstLine="567"/>
        <w:contextualSpacing/>
        <w:jc w:val="center"/>
        <w:rPr>
          <w:rFonts w:ascii="Times New Roman" w:eastAsia="Times New Roman" w:hAnsi="Times New Roman"/>
          <w:b/>
          <w:sz w:val="24"/>
          <w:szCs w:val="24"/>
        </w:rPr>
      </w:pPr>
    </w:p>
    <w:p w14:paraId="1157EF95" w14:textId="63060BC8"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57</w:t>
      </w:r>
      <w:r w:rsidR="00983FC2" w:rsidRPr="005420FE">
        <w:rPr>
          <w:rFonts w:ascii="Times New Roman" w:eastAsia="Times New Roman" w:hAnsi="Times New Roman"/>
          <w:sz w:val="24"/>
          <w:szCs w:val="24"/>
          <w:lang w:eastAsia="lt-LT"/>
        </w:rPr>
        <w:t xml:space="preserve">. Gedimų kontrolės sistema (toliau – Sistema) turi atitikti Lietuvos </w:t>
      </w:r>
      <w:r w:rsidR="000A7874" w:rsidRPr="005420FE">
        <w:rPr>
          <w:rFonts w:ascii="Times New Roman" w:eastAsia="Times New Roman" w:hAnsi="Times New Roman"/>
          <w:sz w:val="24"/>
          <w:szCs w:val="24"/>
          <w:lang w:eastAsia="lt-LT"/>
        </w:rPr>
        <w:t xml:space="preserve">Respublikos </w:t>
      </w:r>
      <w:r w:rsidR="00983FC2" w:rsidRPr="005420FE">
        <w:rPr>
          <w:rFonts w:ascii="Times New Roman" w:eastAsia="Times New Roman" w:hAnsi="Times New Roman"/>
          <w:sz w:val="24"/>
          <w:szCs w:val="24"/>
          <w:lang w:eastAsia="lt-LT"/>
        </w:rPr>
        <w:t>standart</w:t>
      </w:r>
      <w:r w:rsidR="003058D3" w:rsidRPr="005420FE">
        <w:rPr>
          <w:rFonts w:ascii="Times New Roman" w:eastAsia="Times New Roman" w:hAnsi="Times New Roman"/>
          <w:sz w:val="24"/>
          <w:szCs w:val="24"/>
          <w:lang w:eastAsia="lt-LT"/>
        </w:rPr>
        <w:t>o</w:t>
      </w:r>
      <w:r w:rsidR="00983FC2" w:rsidRPr="005420FE">
        <w:rPr>
          <w:rFonts w:ascii="Times New Roman" w:eastAsia="Times New Roman" w:hAnsi="Times New Roman"/>
          <w:sz w:val="24"/>
          <w:szCs w:val="24"/>
          <w:lang w:eastAsia="lt-LT"/>
        </w:rPr>
        <w:t xml:space="preserve"> LST EN 14419:2009 (arba lygiaver</w:t>
      </w:r>
      <w:r w:rsidR="00EA13E3">
        <w:rPr>
          <w:rFonts w:ascii="Times New Roman" w:eastAsia="Times New Roman" w:hAnsi="Times New Roman"/>
          <w:sz w:val="24"/>
          <w:szCs w:val="24"/>
          <w:lang w:eastAsia="lt-LT"/>
        </w:rPr>
        <w:t>čio</w:t>
      </w:r>
      <w:r w:rsidR="00983FC2" w:rsidRPr="005420FE">
        <w:rPr>
          <w:rFonts w:ascii="Times New Roman" w:eastAsia="Times New Roman" w:hAnsi="Times New Roman"/>
          <w:sz w:val="24"/>
          <w:szCs w:val="24"/>
          <w:lang w:eastAsia="lt-LT"/>
        </w:rPr>
        <w:t>) reikalavimus.</w:t>
      </w:r>
    </w:p>
    <w:p w14:paraId="758EDCED" w14:textId="3CA1EFFD"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58</w:t>
      </w:r>
      <w:r w:rsidR="00983FC2" w:rsidRPr="005420FE">
        <w:rPr>
          <w:rFonts w:ascii="Times New Roman" w:eastAsia="Times New Roman" w:hAnsi="Times New Roman"/>
          <w:sz w:val="24"/>
          <w:szCs w:val="24"/>
          <w:lang w:eastAsia="lt-LT"/>
        </w:rPr>
        <w:t>. Sumontuota Sistema turi sudaryti galimybę kontroliuoti ilgalaikį izoliuotos centralizuoto šildymo sistemos veikimo vientisumą.</w:t>
      </w:r>
    </w:p>
    <w:p w14:paraId="04BE59FA" w14:textId="18214FAF"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59</w:t>
      </w:r>
      <w:r w:rsidR="00983FC2" w:rsidRPr="005420FE">
        <w:rPr>
          <w:rFonts w:ascii="Times New Roman" w:eastAsia="Times New Roman" w:hAnsi="Times New Roman"/>
          <w:sz w:val="24"/>
          <w:szCs w:val="24"/>
          <w:lang w:eastAsia="lt-LT"/>
        </w:rPr>
        <w:t>. Pristatomi i</w:t>
      </w:r>
      <w:bookmarkStart w:id="3" w:name="_Toc530933702"/>
      <w:r w:rsidR="00983FC2" w:rsidRPr="005420FE">
        <w:rPr>
          <w:rFonts w:ascii="Times New Roman" w:eastAsia="Times New Roman" w:hAnsi="Times New Roman"/>
          <w:sz w:val="24"/>
          <w:szCs w:val="24"/>
          <w:lang w:eastAsia="lt-LT"/>
        </w:rPr>
        <w:t xml:space="preserve">zoliuoti vamzdynų </w:t>
      </w:r>
      <w:r w:rsidR="00D32955">
        <w:rPr>
          <w:rFonts w:ascii="Times New Roman" w:eastAsia="Times New Roman" w:hAnsi="Times New Roman"/>
          <w:sz w:val="24"/>
          <w:szCs w:val="24"/>
          <w:lang w:eastAsia="lt-LT"/>
        </w:rPr>
        <w:t xml:space="preserve">ir montuojami ŠK </w:t>
      </w:r>
      <w:r w:rsidR="00983FC2" w:rsidRPr="005420FE">
        <w:rPr>
          <w:rFonts w:ascii="Times New Roman" w:eastAsia="Times New Roman" w:hAnsi="Times New Roman"/>
          <w:sz w:val="24"/>
          <w:szCs w:val="24"/>
          <w:lang w:eastAsia="lt-LT"/>
        </w:rPr>
        <w:t>elemen</w:t>
      </w:r>
      <w:bookmarkEnd w:id="3"/>
      <w:r w:rsidR="00983FC2" w:rsidRPr="005420FE">
        <w:rPr>
          <w:rFonts w:ascii="Times New Roman" w:eastAsia="Times New Roman" w:hAnsi="Times New Roman"/>
          <w:sz w:val="24"/>
          <w:szCs w:val="24"/>
          <w:lang w:eastAsia="lt-LT"/>
        </w:rPr>
        <w:t xml:space="preserve">tai izoliaciniame </w:t>
      </w:r>
      <w:r w:rsidR="00D32955">
        <w:rPr>
          <w:rFonts w:ascii="Times New Roman" w:eastAsia="Times New Roman" w:hAnsi="Times New Roman"/>
          <w:sz w:val="24"/>
          <w:szCs w:val="24"/>
          <w:lang w:eastAsia="lt-LT"/>
        </w:rPr>
        <w:t>(įskaitant ir</w:t>
      </w:r>
      <w:r w:rsidR="0053089B">
        <w:rPr>
          <w:rFonts w:ascii="Times New Roman" w:eastAsia="Times New Roman" w:hAnsi="Times New Roman"/>
          <w:sz w:val="24"/>
          <w:szCs w:val="24"/>
          <w:lang w:eastAsia="lt-LT"/>
        </w:rPr>
        <w:t xml:space="preserve"> </w:t>
      </w:r>
      <w:r w:rsidR="00D32955">
        <w:rPr>
          <w:rFonts w:ascii="Times New Roman" w:eastAsia="Times New Roman" w:hAnsi="Times New Roman"/>
          <w:sz w:val="24"/>
          <w:szCs w:val="24"/>
          <w:lang w:eastAsia="lt-LT"/>
        </w:rPr>
        <w:t xml:space="preserve">akmens vatos) </w:t>
      </w:r>
      <w:r w:rsidR="00983FC2" w:rsidRPr="005420FE">
        <w:rPr>
          <w:rFonts w:ascii="Times New Roman" w:eastAsia="Times New Roman" w:hAnsi="Times New Roman"/>
          <w:sz w:val="24"/>
          <w:szCs w:val="24"/>
          <w:lang w:eastAsia="lt-LT"/>
        </w:rPr>
        <w:t xml:space="preserve">sluoksnyje turi turėti įmontuotus </w:t>
      </w:r>
      <w:r w:rsidR="007A6DBF" w:rsidRPr="005420FE">
        <w:rPr>
          <w:rFonts w:ascii="Times New Roman" w:eastAsia="Times New Roman" w:hAnsi="Times New Roman"/>
          <w:sz w:val="24"/>
          <w:szCs w:val="24"/>
          <w:lang w:eastAsia="lt-LT"/>
        </w:rPr>
        <w:t>2</w:t>
      </w:r>
      <w:r w:rsidR="00E4017D" w:rsidRPr="005420FE">
        <w:rPr>
          <w:rFonts w:ascii="Times New Roman" w:eastAsia="Times New Roman" w:hAnsi="Times New Roman"/>
          <w:sz w:val="24"/>
          <w:szCs w:val="24"/>
          <w:lang w:eastAsia="lt-LT"/>
        </w:rPr>
        <w:t> </w:t>
      </w:r>
      <w:r w:rsidR="007A6DBF" w:rsidRPr="005420FE">
        <w:rPr>
          <w:rFonts w:ascii="Times New Roman" w:eastAsia="Times New Roman" w:hAnsi="Times New Roman"/>
          <w:sz w:val="24"/>
          <w:szCs w:val="24"/>
          <w:lang w:eastAsia="lt-LT"/>
        </w:rPr>
        <w:t>(</w:t>
      </w:r>
      <w:r w:rsidR="00983FC2" w:rsidRPr="005420FE">
        <w:rPr>
          <w:rFonts w:ascii="Times New Roman" w:eastAsia="Times New Roman" w:hAnsi="Times New Roman"/>
          <w:sz w:val="24"/>
          <w:szCs w:val="24"/>
          <w:lang w:eastAsia="lt-LT"/>
        </w:rPr>
        <w:t>du</w:t>
      </w:r>
      <w:r w:rsidR="007A6DBF" w:rsidRPr="005420FE">
        <w:rPr>
          <w:rFonts w:ascii="Times New Roman" w:eastAsia="Times New Roman" w:hAnsi="Times New Roman"/>
          <w:sz w:val="24"/>
          <w:szCs w:val="24"/>
          <w:lang w:eastAsia="lt-LT"/>
        </w:rPr>
        <w:t>)</w:t>
      </w:r>
      <w:r w:rsidR="00983FC2" w:rsidRPr="005420FE">
        <w:rPr>
          <w:rFonts w:ascii="Times New Roman" w:eastAsia="Times New Roman" w:hAnsi="Times New Roman"/>
          <w:sz w:val="24"/>
          <w:szCs w:val="24"/>
          <w:lang w:eastAsia="lt-LT"/>
        </w:rPr>
        <w:t xml:space="preserve"> varinius 1,5 mm² skersmens laidus. Vienas jų nepadengtas, kitas alavuotas arba cinkuotas. Maksima</w:t>
      </w:r>
      <w:r w:rsidR="004C5DFE" w:rsidRPr="005420FE">
        <w:rPr>
          <w:rFonts w:ascii="Times New Roman" w:eastAsia="Times New Roman" w:hAnsi="Times New Roman"/>
          <w:sz w:val="24"/>
          <w:szCs w:val="24"/>
          <w:lang w:eastAsia="lt-LT"/>
        </w:rPr>
        <w:t xml:space="preserve">li 100 m laido varža turi būti </w:t>
      </w:r>
      <w:r w:rsidR="00983FC2" w:rsidRPr="005420FE">
        <w:rPr>
          <w:rFonts w:ascii="Times New Roman" w:eastAsia="Times New Roman" w:hAnsi="Times New Roman"/>
          <w:sz w:val="24"/>
          <w:szCs w:val="24"/>
          <w:lang w:eastAsia="lt-LT"/>
        </w:rPr>
        <w:t>1,2 Ω.</w:t>
      </w:r>
    </w:p>
    <w:p w14:paraId="158E7243" w14:textId="7B80BF52"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60</w:t>
      </w:r>
      <w:r w:rsidR="00983FC2" w:rsidRPr="005420FE">
        <w:rPr>
          <w:rFonts w:ascii="Times New Roman" w:eastAsia="Times New Roman" w:hAnsi="Times New Roman"/>
          <w:sz w:val="24"/>
          <w:szCs w:val="24"/>
          <w:lang w:eastAsia="lt-LT"/>
        </w:rPr>
        <w:t>. Sistema turi sugebėti aptikti bet kokią drėgmę, atsiradusią putų izoliacijoje ir gebėti nustatyti defektą iki plieninio vamzdžio korozijos, atsirandančios dėl g</w:t>
      </w:r>
      <w:r w:rsidR="00F130A0" w:rsidRPr="005420FE">
        <w:rPr>
          <w:rFonts w:ascii="Times New Roman" w:eastAsia="Times New Roman" w:hAnsi="Times New Roman"/>
          <w:sz w:val="24"/>
          <w:szCs w:val="24"/>
          <w:lang w:eastAsia="lt-LT"/>
        </w:rPr>
        <w:t>edimo. Be to, S</w:t>
      </w:r>
      <w:r w:rsidR="00983FC2" w:rsidRPr="005420FE">
        <w:rPr>
          <w:rFonts w:ascii="Times New Roman" w:eastAsia="Times New Roman" w:hAnsi="Times New Roman"/>
          <w:sz w:val="24"/>
          <w:szCs w:val="24"/>
          <w:lang w:eastAsia="lt-LT"/>
        </w:rPr>
        <w:t xml:space="preserve">istema turi gebėti nustatyti matavimo laido nutrūkimą ir turi būti paruošta bendrai viso sumontuoto vamzdyno atkarpos kontrolei, apjungiant visus varinius laidus ir kitus </w:t>
      </w:r>
      <w:r w:rsidR="002F179D" w:rsidRPr="005420FE">
        <w:rPr>
          <w:rFonts w:ascii="Times New Roman" w:eastAsia="Times New Roman" w:hAnsi="Times New Roman"/>
          <w:sz w:val="24"/>
          <w:szCs w:val="24"/>
          <w:lang w:eastAsia="lt-LT"/>
        </w:rPr>
        <w:t>S</w:t>
      </w:r>
      <w:r w:rsidR="00983FC2" w:rsidRPr="005420FE">
        <w:rPr>
          <w:rFonts w:ascii="Times New Roman" w:eastAsia="Times New Roman" w:hAnsi="Times New Roman"/>
          <w:sz w:val="24"/>
          <w:szCs w:val="24"/>
          <w:lang w:eastAsia="lt-LT"/>
        </w:rPr>
        <w:t>istemos komponentus.</w:t>
      </w:r>
    </w:p>
    <w:p w14:paraId="14C22EC9" w14:textId="1538A50D"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61</w:t>
      </w:r>
      <w:r w:rsidR="00983FC2" w:rsidRPr="005420FE">
        <w:rPr>
          <w:rFonts w:ascii="Times New Roman" w:eastAsia="Times New Roman" w:hAnsi="Times New Roman"/>
          <w:sz w:val="24"/>
          <w:szCs w:val="24"/>
          <w:lang w:eastAsia="lt-LT"/>
        </w:rPr>
        <w:t xml:space="preserve">. Sistema turi būti </w:t>
      </w:r>
      <w:r w:rsidR="000276D0">
        <w:rPr>
          <w:rFonts w:ascii="Times New Roman" w:eastAsia="Times New Roman" w:hAnsi="Times New Roman"/>
          <w:sz w:val="24"/>
          <w:szCs w:val="24"/>
          <w:lang w:eastAsia="lt-LT"/>
        </w:rPr>
        <w:t>aukštos</w:t>
      </w:r>
      <w:r w:rsidR="000276D0"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 xml:space="preserve">varžos. Tiekėjas turi pateikti visas medžiagas ir įrankius būtinus teisingo laidų jungimui užtikrinti. Visi laidų sujungimai turi būti užspausti jungiamosiose įvorėse ir sulituoti. </w:t>
      </w:r>
    </w:p>
    <w:p w14:paraId="7889A291" w14:textId="3920ABBB"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62</w:t>
      </w:r>
      <w:r w:rsidR="00983FC2" w:rsidRPr="005420FE">
        <w:rPr>
          <w:rFonts w:ascii="Times New Roman" w:eastAsia="Times New Roman" w:hAnsi="Times New Roman"/>
          <w:sz w:val="24"/>
          <w:szCs w:val="24"/>
          <w:lang w:eastAsia="lt-LT"/>
        </w:rPr>
        <w:t>. Turi būti atliktas 100 proc. signalinių laidų funkcinių charakteristikų patikrinimas gamybos metu po vamzdžių ir jų komponentų padengimo putomis.</w:t>
      </w:r>
    </w:p>
    <w:p w14:paraId="532E94CD" w14:textId="3568EDC4"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63</w:t>
      </w:r>
      <w:r w:rsidR="00983FC2" w:rsidRPr="005420FE">
        <w:rPr>
          <w:rFonts w:ascii="Times New Roman" w:eastAsia="Times New Roman" w:hAnsi="Times New Roman"/>
          <w:sz w:val="24"/>
          <w:szCs w:val="24"/>
          <w:lang w:eastAsia="lt-LT"/>
        </w:rPr>
        <w:t xml:space="preserve">. Prieš ir po užkasimo/montavimo darbus turi būti patikrinta remontuojamos atkarpos vamzdynų grandinės varža bei varža tarp vamzdžio ir laido pagal vamzdžių gamintojo arba oficialaus atstovo patvirtintą deklaraciją (rekomenduojamos sumontuoto šilumos tiekimo tinklo Sistemos grandinės ir įžemėjimo varžos). </w:t>
      </w:r>
    </w:p>
    <w:p w14:paraId="3D0F6DB1" w14:textId="157640F6"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64</w:t>
      </w:r>
      <w:r w:rsidR="00983FC2" w:rsidRPr="005420FE">
        <w:rPr>
          <w:rFonts w:ascii="Times New Roman" w:eastAsia="Times New Roman" w:hAnsi="Times New Roman"/>
          <w:sz w:val="24"/>
          <w:szCs w:val="24"/>
          <w:lang w:eastAsia="lt-LT"/>
        </w:rPr>
        <w:t xml:space="preserve">. </w:t>
      </w:r>
      <w:r w:rsidR="00A06AEA" w:rsidRPr="005420FE">
        <w:rPr>
          <w:rFonts w:ascii="Times New Roman" w:eastAsia="Times New Roman" w:hAnsi="Times New Roman"/>
          <w:sz w:val="24"/>
          <w:szCs w:val="24"/>
          <w:lang w:eastAsia="lt-LT"/>
        </w:rPr>
        <w:t>Turi būti atlikta</w:t>
      </w:r>
      <w:r w:rsidR="00983FC2" w:rsidRPr="005420FE">
        <w:rPr>
          <w:rFonts w:ascii="Times New Roman" w:eastAsia="Times New Roman" w:hAnsi="Times New Roman"/>
          <w:sz w:val="24"/>
          <w:szCs w:val="24"/>
          <w:lang w:eastAsia="lt-LT"/>
        </w:rPr>
        <w:t xml:space="preserve"> ir pateikta sumontuoto vamzdyno atkarpos gedimų kontrolės reflektograma bei jungčių patikrinimo aktas. </w:t>
      </w:r>
    </w:p>
    <w:p w14:paraId="13EFE463" w14:textId="4FCAA4E2"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65</w:t>
      </w:r>
      <w:r w:rsidR="00983FC2" w:rsidRPr="005420FE">
        <w:rPr>
          <w:rFonts w:ascii="Times New Roman" w:eastAsia="Times New Roman" w:hAnsi="Times New Roman"/>
          <w:sz w:val="24"/>
          <w:szCs w:val="24"/>
          <w:lang w:eastAsia="lt-LT"/>
        </w:rPr>
        <w:t xml:space="preserve">. </w:t>
      </w:r>
      <w:r w:rsidR="00EA13E3">
        <w:rPr>
          <w:rFonts w:ascii="Times New Roman" w:eastAsia="Times New Roman" w:hAnsi="Times New Roman"/>
          <w:sz w:val="24"/>
          <w:szCs w:val="24"/>
          <w:lang w:eastAsia="lt-LT"/>
        </w:rPr>
        <w:t>S</w:t>
      </w:r>
      <w:r w:rsidR="00C51CD5" w:rsidRPr="005420FE">
        <w:rPr>
          <w:rFonts w:ascii="Times New Roman" w:eastAsia="Times New Roman" w:hAnsi="Times New Roman"/>
          <w:sz w:val="24"/>
          <w:szCs w:val="24"/>
          <w:lang w:eastAsia="lt-LT"/>
        </w:rPr>
        <w:t>istemos</w:t>
      </w:r>
      <w:r w:rsidR="00983FC2" w:rsidRPr="005420FE">
        <w:rPr>
          <w:rFonts w:ascii="Times New Roman" w:eastAsia="Times New Roman" w:hAnsi="Times New Roman"/>
          <w:sz w:val="24"/>
          <w:szCs w:val="24"/>
          <w:lang w:eastAsia="lt-LT"/>
        </w:rPr>
        <w:t xml:space="preserve"> patikros laidai turi būti </w:t>
      </w:r>
      <w:r w:rsidR="00C51CD5" w:rsidRPr="005420FE">
        <w:rPr>
          <w:rFonts w:ascii="Times New Roman" w:eastAsia="Times New Roman" w:hAnsi="Times New Roman"/>
          <w:sz w:val="24"/>
          <w:szCs w:val="24"/>
          <w:lang w:eastAsia="lt-LT"/>
        </w:rPr>
        <w:t xml:space="preserve">sumontuoti plastikinėse įmautėse su galimybe prijungti gedimų detektorių, suvesti </w:t>
      </w:r>
      <w:r w:rsidR="00983FC2" w:rsidRPr="005420FE">
        <w:rPr>
          <w:rFonts w:ascii="Times New Roman" w:eastAsia="Times New Roman" w:hAnsi="Times New Roman"/>
          <w:sz w:val="24"/>
          <w:szCs w:val="24"/>
          <w:lang w:eastAsia="lt-LT"/>
        </w:rPr>
        <w:t>prieinamoje vietoje</w:t>
      </w:r>
      <w:r w:rsidR="00C51CD5" w:rsidRPr="005420FE">
        <w:rPr>
          <w:rFonts w:ascii="Times New Roman" w:eastAsia="Times New Roman" w:hAnsi="Times New Roman"/>
          <w:sz w:val="24"/>
          <w:szCs w:val="24"/>
          <w:lang w:eastAsia="lt-LT"/>
        </w:rPr>
        <w:t xml:space="preserve"> hermetiškoje dėžutėje.</w:t>
      </w:r>
      <w:r w:rsidR="00983FC2" w:rsidRPr="005420FE">
        <w:rPr>
          <w:rFonts w:ascii="Times New Roman" w:eastAsia="Times New Roman" w:hAnsi="Times New Roman"/>
          <w:sz w:val="24"/>
          <w:szCs w:val="24"/>
          <w:lang w:eastAsia="lt-LT"/>
        </w:rPr>
        <w:t xml:space="preserve"> </w:t>
      </w:r>
    </w:p>
    <w:p w14:paraId="75196F92" w14:textId="40CBC771" w:rsidR="00983FC2" w:rsidRPr="005420FE" w:rsidRDefault="00CF2F9D"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66</w:t>
      </w:r>
      <w:r w:rsidR="00983FC2" w:rsidRPr="005420FE">
        <w:rPr>
          <w:rFonts w:ascii="Times New Roman" w:eastAsia="Times New Roman" w:hAnsi="Times New Roman"/>
          <w:sz w:val="24"/>
          <w:szCs w:val="24"/>
          <w:lang w:eastAsia="lt-LT"/>
        </w:rPr>
        <w:t xml:space="preserve">. Gedimų kontrolės reflektograma daroma dalyvaujant </w:t>
      </w:r>
      <w:r w:rsidR="00027DBF" w:rsidRPr="005420FE">
        <w:rPr>
          <w:rFonts w:ascii="Times New Roman" w:eastAsia="Times New Roman" w:hAnsi="Times New Roman"/>
          <w:sz w:val="24"/>
          <w:szCs w:val="24"/>
        </w:rPr>
        <w:t>Perkančiojo subjekto</w:t>
      </w:r>
      <w:r w:rsidR="00027DBF" w:rsidRPr="005420FE">
        <w:rPr>
          <w:rFonts w:ascii="Times New Roman" w:eastAsia="Times New Roman" w:hAnsi="Times New Roman"/>
          <w:sz w:val="24"/>
          <w:szCs w:val="24"/>
          <w:lang w:eastAsia="lt-LT"/>
        </w:rPr>
        <w:t xml:space="preserve"> </w:t>
      </w:r>
      <w:r w:rsidR="00983FC2" w:rsidRPr="005420FE">
        <w:rPr>
          <w:rFonts w:ascii="Times New Roman" w:eastAsia="Times New Roman" w:hAnsi="Times New Roman"/>
          <w:sz w:val="24"/>
          <w:szCs w:val="24"/>
          <w:lang w:eastAsia="lt-LT"/>
        </w:rPr>
        <w:t>atstovui.</w:t>
      </w:r>
    </w:p>
    <w:p w14:paraId="3B1C5836" w14:textId="77777777" w:rsidR="00EF098F" w:rsidRPr="005420FE" w:rsidRDefault="00EF098F" w:rsidP="007567F0">
      <w:pPr>
        <w:spacing w:after="0" w:line="240" w:lineRule="auto"/>
        <w:rPr>
          <w:rFonts w:ascii="Times New Roman" w:eastAsia="Times New Roman" w:hAnsi="Times New Roman"/>
          <w:b/>
          <w:sz w:val="24"/>
          <w:szCs w:val="24"/>
        </w:rPr>
      </w:pPr>
    </w:p>
    <w:p w14:paraId="2B9A7123" w14:textId="7305A874" w:rsidR="00983FC2" w:rsidRPr="005420FE" w:rsidRDefault="00983FC2" w:rsidP="00F4459D">
      <w:pPr>
        <w:spacing w:after="0" w:line="240" w:lineRule="auto"/>
        <w:ind w:firstLine="851"/>
        <w:jc w:val="center"/>
        <w:rPr>
          <w:rFonts w:ascii="Times New Roman" w:eastAsiaTheme="minorHAnsi" w:hAnsi="Times New Roman"/>
          <w:b/>
          <w:sz w:val="24"/>
          <w:szCs w:val="24"/>
        </w:rPr>
      </w:pPr>
      <w:r w:rsidRPr="005420FE">
        <w:rPr>
          <w:rFonts w:ascii="Times New Roman" w:eastAsia="Times New Roman" w:hAnsi="Times New Roman"/>
          <w:b/>
          <w:sz w:val="24"/>
          <w:szCs w:val="24"/>
        </w:rPr>
        <w:t>VI.</w:t>
      </w:r>
      <w:r w:rsidRPr="005420FE">
        <w:rPr>
          <w:rFonts w:ascii="Times New Roman" w:eastAsia="Times New Roman" w:hAnsi="Times New Roman"/>
          <w:sz w:val="24"/>
          <w:szCs w:val="24"/>
        </w:rPr>
        <w:t xml:space="preserve"> </w:t>
      </w:r>
      <w:r w:rsidRPr="005420FE">
        <w:rPr>
          <w:rFonts w:ascii="Times New Roman" w:eastAsiaTheme="minorHAnsi" w:hAnsi="Times New Roman"/>
          <w:b/>
          <w:sz w:val="24"/>
          <w:szCs w:val="24"/>
        </w:rPr>
        <w:t>TRANSPORTAVIMAS IR SANDĖLIAVIMAS</w:t>
      </w:r>
    </w:p>
    <w:p w14:paraId="5EF327F3" w14:textId="77777777" w:rsidR="00983FC2" w:rsidRPr="005420FE" w:rsidRDefault="00983FC2" w:rsidP="00F4459D">
      <w:pPr>
        <w:spacing w:after="0" w:line="240" w:lineRule="auto"/>
        <w:ind w:firstLine="851"/>
        <w:jc w:val="center"/>
        <w:rPr>
          <w:rFonts w:ascii="Times New Roman" w:eastAsiaTheme="minorHAnsi" w:hAnsi="Times New Roman"/>
          <w:b/>
          <w:sz w:val="24"/>
          <w:szCs w:val="24"/>
        </w:rPr>
      </w:pPr>
    </w:p>
    <w:p w14:paraId="3150861F" w14:textId="64AEFFA8"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67</w:t>
      </w:r>
      <w:r w:rsidR="00983FC2" w:rsidRPr="005420FE">
        <w:rPr>
          <w:rFonts w:ascii="Times New Roman" w:eastAsia="Times New Roman" w:hAnsi="Times New Roman"/>
          <w:sz w:val="24"/>
          <w:szCs w:val="24"/>
          <w:lang w:eastAsia="lt-LT"/>
        </w:rPr>
        <w:t xml:space="preserve">. Pramoniniu būdu izoliuotų vamzdžių ir jų fasoninių dalių sandėliavimo, pakrovimo ir iškrovimo darbai turi būti vykdomi </w:t>
      </w:r>
      <w:r w:rsidR="000276D0">
        <w:rPr>
          <w:rFonts w:ascii="Times New Roman" w:eastAsia="Times New Roman" w:hAnsi="Times New Roman"/>
          <w:sz w:val="24"/>
          <w:szCs w:val="24"/>
          <w:lang w:eastAsia="lt-LT"/>
        </w:rPr>
        <w:t xml:space="preserve">pagal instrukciją, </w:t>
      </w:r>
      <w:r w:rsidR="00983FC2" w:rsidRPr="005420FE">
        <w:rPr>
          <w:rFonts w:ascii="Times New Roman" w:eastAsia="Times New Roman" w:hAnsi="Times New Roman"/>
          <w:sz w:val="24"/>
          <w:szCs w:val="24"/>
          <w:lang w:eastAsia="lt-LT"/>
        </w:rPr>
        <w:t xml:space="preserve">užtikrinant jų paviršiaus ir galų nuožulų apsaugą nuo pažeidimo. </w:t>
      </w:r>
      <w:r w:rsidR="00943CDF">
        <w:rPr>
          <w:rFonts w:ascii="Times New Roman" w:eastAsia="Times New Roman" w:hAnsi="Times New Roman"/>
          <w:sz w:val="24"/>
          <w:szCs w:val="24"/>
          <w:lang w:eastAsia="lt-LT"/>
        </w:rPr>
        <w:t>Jeigu vamzdžiai sandėliuojami šalia statybvietės, jie turi būti aptverti standžiais skydais.</w:t>
      </w:r>
    </w:p>
    <w:p w14:paraId="2BD7EDDD" w14:textId="2892C66B" w:rsidR="00983FC2" w:rsidRPr="005420FE" w:rsidRDefault="00CF2F9D" w:rsidP="005955B9">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68</w:t>
      </w:r>
      <w:r w:rsidR="00983FC2" w:rsidRPr="005420FE">
        <w:rPr>
          <w:rFonts w:ascii="Times New Roman" w:eastAsia="Times New Roman" w:hAnsi="Times New Roman"/>
          <w:sz w:val="24"/>
          <w:szCs w:val="24"/>
          <w:lang w:eastAsia="lt-LT"/>
        </w:rPr>
        <w:t>. Transportavimo metu būtina naudoti tokias apsaugines priemones: plačias apkabas, tinkamas atramas ir kitas krovinio tvirtinimo ir apsaugos priemones.</w:t>
      </w:r>
    </w:p>
    <w:p w14:paraId="75565E78" w14:textId="77777777" w:rsidR="001E65F3" w:rsidRPr="005420FE" w:rsidRDefault="001E65F3" w:rsidP="005955B9">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p>
    <w:p w14:paraId="0D73180F" w14:textId="77777777" w:rsidR="00983FC2" w:rsidRPr="005420FE" w:rsidRDefault="00983FC2" w:rsidP="005955B9">
      <w:pPr>
        <w:spacing w:after="0" w:line="240" w:lineRule="auto"/>
        <w:jc w:val="center"/>
        <w:rPr>
          <w:rFonts w:ascii="Times New Roman" w:hAnsi="Times New Roman"/>
          <w:b/>
          <w:bCs/>
          <w:caps/>
          <w:noProof/>
          <w:sz w:val="24"/>
          <w:szCs w:val="24"/>
          <w:lang w:eastAsia="lt-LT"/>
        </w:rPr>
      </w:pPr>
      <w:r w:rsidRPr="005420FE">
        <w:rPr>
          <w:rFonts w:ascii="Times New Roman" w:hAnsi="Times New Roman"/>
          <w:b/>
          <w:bCs/>
          <w:caps/>
          <w:noProof/>
          <w:sz w:val="24"/>
          <w:szCs w:val="24"/>
          <w:lang w:eastAsia="lt-LT"/>
        </w:rPr>
        <w:t>VII. ReiKalavimai dokumentacijai</w:t>
      </w:r>
    </w:p>
    <w:p w14:paraId="136EB1AC" w14:textId="77777777" w:rsidR="005955B9" w:rsidRPr="005420FE" w:rsidRDefault="005955B9" w:rsidP="005955B9">
      <w:pPr>
        <w:spacing w:after="0" w:line="240" w:lineRule="auto"/>
        <w:jc w:val="center"/>
        <w:rPr>
          <w:rFonts w:ascii="Times New Roman" w:hAnsi="Times New Roman"/>
          <w:b/>
          <w:bCs/>
          <w:caps/>
          <w:noProof/>
          <w:sz w:val="24"/>
          <w:szCs w:val="24"/>
          <w:lang w:eastAsia="lt-LT"/>
        </w:rPr>
      </w:pPr>
    </w:p>
    <w:p w14:paraId="18A2CC22" w14:textId="2553B47E" w:rsidR="00983FC2" w:rsidRPr="005420FE" w:rsidRDefault="00CF2F9D"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69</w:t>
      </w:r>
      <w:r w:rsidR="00983FC2" w:rsidRPr="005420FE">
        <w:rPr>
          <w:rFonts w:ascii="Times New Roman" w:eastAsia="Times New Roman" w:hAnsi="Times New Roman"/>
          <w:sz w:val="24"/>
          <w:szCs w:val="24"/>
          <w:lang w:eastAsia="lt-LT"/>
        </w:rPr>
        <w:t xml:space="preserve">. </w:t>
      </w:r>
      <w:r w:rsidR="00B5091A" w:rsidRPr="005420FE">
        <w:rPr>
          <w:rFonts w:ascii="Times New Roman" w:eastAsia="Times New Roman" w:hAnsi="Times New Roman"/>
          <w:sz w:val="24"/>
          <w:szCs w:val="24"/>
          <w:lang w:eastAsia="lt-LT"/>
        </w:rPr>
        <w:t>Dokumentacija, Tiekėjo pateikiama a</w:t>
      </w:r>
      <w:r w:rsidR="00983FC2" w:rsidRPr="005420FE">
        <w:rPr>
          <w:rFonts w:ascii="Times New Roman" w:eastAsia="Times New Roman" w:hAnsi="Times New Roman"/>
          <w:sz w:val="24"/>
          <w:szCs w:val="24"/>
          <w:lang w:eastAsia="lt-LT"/>
        </w:rPr>
        <w:t>tl</w:t>
      </w:r>
      <w:r w:rsidR="00B5091A" w:rsidRPr="005420FE">
        <w:rPr>
          <w:rFonts w:ascii="Times New Roman" w:eastAsia="Times New Roman" w:hAnsi="Times New Roman"/>
          <w:sz w:val="24"/>
          <w:szCs w:val="24"/>
          <w:lang w:eastAsia="lt-LT"/>
        </w:rPr>
        <w:t>ikus Darbus</w:t>
      </w:r>
      <w:r w:rsidR="00983FC2" w:rsidRPr="005420FE">
        <w:rPr>
          <w:rFonts w:ascii="Times New Roman" w:eastAsia="Times New Roman" w:hAnsi="Times New Roman"/>
          <w:sz w:val="24"/>
          <w:szCs w:val="24"/>
          <w:lang w:eastAsia="lt-LT"/>
        </w:rPr>
        <w:t>:</w:t>
      </w:r>
    </w:p>
    <w:p w14:paraId="387DF41E" w14:textId="0E3E076C" w:rsidR="00983FC2" w:rsidRPr="005420FE" w:rsidRDefault="00CF2F9D" w:rsidP="00F4459D">
      <w:pPr>
        <w:tabs>
          <w:tab w:val="center" w:pos="-2268"/>
          <w:tab w:val="left" w:pos="709"/>
          <w:tab w:val="left" w:pos="1134"/>
          <w:tab w:val="left" w:pos="1276"/>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 Statyb</w:t>
      </w:r>
      <w:r w:rsidR="00E5184D" w:rsidRPr="005420FE">
        <w:rPr>
          <w:rFonts w:ascii="Times New Roman" w:hAnsi="Times New Roman"/>
          <w:sz w:val="24"/>
          <w:szCs w:val="24"/>
        </w:rPr>
        <w:t>os teritorijų sutvarkymo pažyma (seniūnijos, objekto savininko ir kt.).</w:t>
      </w:r>
    </w:p>
    <w:p w14:paraId="530AEC7A" w14:textId="0DD7F01F" w:rsidR="00983FC2" w:rsidRPr="005420FE" w:rsidRDefault="00CF2F9D" w:rsidP="00F4459D">
      <w:pPr>
        <w:tabs>
          <w:tab w:val="center" w:pos="-2268"/>
          <w:tab w:val="left" w:pos="709"/>
          <w:tab w:val="left" w:pos="1134"/>
          <w:tab w:val="left" w:pos="1276"/>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 xml:space="preserve">.2. Dangų </w:t>
      </w:r>
      <w:r w:rsidR="00983FC2" w:rsidRPr="005420FE">
        <w:rPr>
          <w:rFonts w:ascii="Times New Roman" w:eastAsia="Times New Roman" w:hAnsi="Times New Roman"/>
          <w:sz w:val="24"/>
          <w:szCs w:val="24"/>
          <w:lang w:eastAsia="lt-LT"/>
        </w:rPr>
        <w:t>(asfalt</w:t>
      </w:r>
      <w:r w:rsidR="00EA13E3">
        <w:rPr>
          <w:rFonts w:ascii="Times New Roman" w:eastAsia="Times New Roman" w:hAnsi="Times New Roman"/>
          <w:sz w:val="24"/>
          <w:szCs w:val="24"/>
          <w:lang w:eastAsia="lt-LT"/>
        </w:rPr>
        <w:t>o</w:t>
      </w:r>
      <w:r w:rsidR="00983FC2" w:rsidRPr="005420FE">
        <w:rPr>
          <w:rFonts w:ascii="Times New Roman" w:eastAsia="Times New Roman" w:hAnsi="Times New Roman"/>
          <w:sz w:val="24"/>
          <w:szCs w:val="24"/>
          <w:lang w:eastAsia="lt-LT"/>
        </w:rPr>
        <w:t>, trinkel</w:t>
      </w:r>
      <w:r w:rsidR="00EA13E3">
        <w:rPr>
          <w:rFonts w:ascii="Times New Roman" w:eastAsia="Times New Roman" w:hAnsi="Times New Roman"/>
          <w:sz w:val="24"/>
          <w:szCs w:val="24"/>
          <w:lang w:eastAsia="lt-LT"/>
        </w:rPr>
        <w:t>ių</w:t>
      </w:r>
      <w:r w:rsidR="00983FC2" w:rsidRPr="005420FE">
        <w:rPr>
          <w:rFonts w:ascii="Times New Roman" w:eastAsia="Times New Roman" w:hAnsi="Times New Roman"/>
          <w:sz w:val="24"/>
          <w:szCs w:val="24"/>
          <w:lang w:eastAsia="lt-LT"/>
        </w:rPr>
        <w:t>, žali</w:t>
      </w:r>
      <w:r w:rsidR="00EA13E3">
        <w:rPr>
          <w:rFonts w:ascii="Times New Roman" w:eastAsia="Times New Roman" w:hAnsi="Times New Roman"/>
          <w:sz w:val="24"/>
          <w:szCs w:val="24"/>
          <w:lang w:eastAsia="lt-LT"/>
        </w:rPr>
        <w:t>os</w:t>
      </w:r>
      <w:r w:rsidR="00983FC2" w:rsidRPr="005420FE">
        <w:rPr>
          <w:rFonts w:ascii="Times New Roman" w:eastAsia="Times New Roman" w:hAnsi="Times New Roman"/>
          <w:sz w:val="24"/>
          <w:szCs w:val="24"/>
          <w:lang w:eastAsia="lt-LT"/>
        </w:rPr>
        <w:t xml:space="preserve"> vej</w:t>
      </w:r>
      <w:r w:rsidR="00EA13E3">
        <w:rPr>
          <w:rFonts w:ascii="Times New Roman" w:eastAsia="Times New Roman" w:hAnsi="Times New Roman"/>
          <w:sz w:val="24"/>
          <w:szCs w:val="24"/>
          <w:lang w:eastAsia="lt-LT"/>
        </w:rPr>
        <w:t>os</w:t>
      </w:r>
      <w:r w:rsidR="00983FC2" w:rsidRPr="005420FE">
        <w:rPr>
          <w:rFonts w:ascii="Times New Roman" w:eastAsia="Times New Roman" w:hAnsi="Times New Roman"/>
          <w:sz w:val="24"/>
          <w:szCs w:val="24"/>
          <w:lang w:eastAsia="lt-LT"/>
        </w:rPr>
        <w:t xml:space="preserve"> ir kt.) </w:t>
      </w:r>
      <w:r w:rsidR="00983FC2" w:rsidRPr="005420FE">
        <w:rPr>
          <w:rFonts w:ascii="Times New Roman" w:hAnsi="Times New Roman"/>
          <w:sz w:val="24"/>
          <w:szCs w:val="24"/>
        </w:rPr>
        <w:t>atstatymo pažyma.</w:t>
      </w:r>
    </w:p>
    <w:p w14:paraId="651EEC65" w14:textId="2F92284F" w:rsidR="00E5184D" w:rsidRPr="005420FE" w:rsidRDefault="00CF2F9D" w:rsidP="00E5184D">
      <w:pPr>
        <w:tabs>
          <w:tab w:val="center" w:pos="-2268"/>
          <w:tab w:val="left" w:pos="709"/>
          <w:tab w:val="left" w:pos="1134"/>
          <w:tab w:val="left" w:pos="1276"/>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.3. Statybos darbų žurnalas.</w:t>
      </w:r>
    </w:p>
    <w:p w14:paraId="6E5FC3FE" w14:textId="2CC85E6C" w:rsidR="00983FC2" w:rsidRPr="005420FE" w:rsidRDefault="00CF2F9D" w:rsidP="00F4459D">
      <w:pPr>
        <w:tabs>
          <w:tab w:val="center" w:pos="-2268"/>
          <w:tab w:val="left" w:pos="709"/>
          <w:tab w:val="left" w:pos="1134"/>
          <w:tab w:val="left" w:pos="1276"/>
        </w:tabs>
        <w:spacing w:after="0" w:line="240" w:lineRule="auto"/>
        <w:ind w:firstLine="567"/>
        <w:contextualSpacing/>
        <w:jc w:val="both"/>
        <w:rPr>
          <w:rFonts w:ascii="Times New Roman" w:hAnsi="Times New Roman"/>
          <w:sz w:val="24"/>
          <w:szCs w:val="24"/>
        </w:rPr>
      </w:pPr>
      <w:r>
        <w:rPr>
          <w:rFonts w:ascii="Times New Roman" w:hAnsi="Times New Roman"/>
          <w:color w:val="000000" w:themeColor="text1"/>
          <w:sz w:val="24"/>
          <w:szCs w:val="24"/>
        </w:rPr>
        <w:t>69</w:t>
      </w:r>
      <w:r w:rsidR="00983FC2" w:rsidRPr="005420FE">
        <w:rPr>
          <w:rFonts w:ascii="Times New Roman" w:hAnsi="Times New Roman"/>
          <w:color w:val="000000" w:themeColor="text1"/>
          <w:sz w:val="24"/>
          <w:szCs w:val="24"/>
        </w:rPr>
        <w:t>.</w:t>
      </w:r>
      <w:r w:rsidR="0077588B" w:rsidRPr="005420FE">
        <w:rPr>
          <w:rFonts w:ascii="Times New Roman" w:hAnsi="Times New Roman"/>
          <w:color w:val="000000" w:themeColor="text1"/>
          <w:sz w:val="24"/>
          <w:szCs w:val="24"/>
        </w:rPr>
        <w:t>4</w:t>
      </w:r>
      <w:r w:rsidR="00983FC2" w:rsidRPr="005420FE">
        <w:rPr>
          <w:rFonts w:ascii="Times New Roman" w:hAnsi="Times New Roman"/>
          <w:color w:val="000000" w:themeColor="text1"/>
          <w:sz w:val="24"/>
          <w:szCs w:val="24"/>
        </w:rPr>
        <w:t xml:space="preserve">. Suvirintojų </w:t>
      </w:r>
      <w:r w:rsidR="00983FC2" w:rsidRPr="005420FE">
        <w:rPr>
          <w:rFonts w:ascii="Times New Roman" w:hAnsi="Times New Roman"/>
          <w:sz w:val="24"/>
          <w:szCs w:val="24"/>
        </w:rPr>
        <w:t>kvalifikaci</w:t>
      </w:r>
      <w:r w:rsidR="00EA13E3">
        <w:rPr>
          <w:rFonts w:ascii="Times New Roman" w:hAnsi="Times New Roman"/>
          <w:sz w:val="24"/>
          <w:szCs w:val="24"/>
        </w:rPr>
        <w:t>jos</w:t>
      </w:r>
      <w:r w:rsidR="00983FC2" w:rsidRPr="005420FE">
        <w:rPr>
          <w:rFonts w:ascii="Times New Roman" w:hAnsi="Times New Roman"/>
          <w:sz w:val="24"/>
          <w:szCs w:val="24"/>
        </w:rPr>
        <w:t xml:space="preserve"> pažymėjimų kopijos.</w:t>
      </w:r>
    </w:p>
    <w:p w14:paraId="6AEED74A" w14:textId="332A3E58" w:rsidR="00983FC2" w:rsidRPr="005420FE" w:rsidRDefault="00CF2F9D" w:rsidP="00F4459D">
      <w:pPr>
        <w:tabs>
          <w:tab w:val="center" w:pos="-2268"/>
          <w:tab w:val="left" w:pos="567"/>
          <w:tab w:val="left" w:pos="993"/>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77588B" w:rsidRPr="005420FE">
        <w:rPr>
          <w:rFonts w:ascii="Times New Roman" w:hAnsi="Times New Roman"/>
          <w:sz w:val="24"/>
          <w:szCs w:val="24"/>
        </w:rPr>
        <w:t>5</w:t>
      </w:r>
      <w:r w:rsidR="00FA7164" w:rsidRPr="005420FE">
        <w:rPr>
          <w:rFonts w:ascii="Times New Roman" w:hAnsi="Times New Roman"/>
          <w:sz w:val="24"/>
          <w:szCs w:val="24"/>
        </w:rPr>
        <w:t>. SPA</w:t>
      </w:r>
      <w:r w:rsidR="00983FC2" w:rsidRPr="005420FE">
        <w:rPr>
          <w:rFonts w:ascii="Times New Roman" w:hAnsi="Times New Roman"/>
          <w:sz w:val="24"/>
          <w:szCs w:val="24"/>
        </w:rPr>
        <w:t>.</w:t>
      </w:r>
    </w:p>
    <w:p w14:paraId="67C62100" w14:textId="76A68FCE" w:rsidR="00983FC2" w:rsidRPr="005420FE" w:rsidRDefault="00CF2F9D" w:rsidP="00F4459D">
      <w:pPr>
        <w:tabs>
          <w:tab w:val="center" w:pos="-2268"/>
          <w:tab w:val="left" w:pos="567"/>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77588B" w:rsidRPr="005420FE">
        <w:rPr>
          <w:rFonts w:ascii="Times New Roman" w:hAnsi="Times New Roman"/>
          <w:sz w:val="24"/>
          <w:szCs w:val="24"/>
        </w:rPr>
        <w:t>6</w:t>
      </w:r>
      <w:r w:rsidR="00983FC2" w:rsidRPr="005420FE">
        <w:rPr>
          <w:rFonts w:ascii="Times New Roman" w:hAnsi="Times New Roman"/>
          <w:sz w:val="24"/>
          <w:szCs w:val="24"/>
        </w:rPr>
        <w:t>. Suvirinimo medžiagų sertifikatai.</w:t>
      </w:r>
    </w:p>
    <w:p w14:paraId="36ECE53A" w14:textId="6EE7C9DE" w:rsidR="00983FC2" w:rsidRPr="005420FE" w:rsidRDefault="00CF2F9D"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77588B" w:rsidRPr="005420FE">
        <w:rPr>
          <w:rFonts w:ascii="Times New Roman" w:hAnsi="Times New Roman"/>
          <w:sz w:val="24"/>
          <w:szCs w:val="24"/>
        </w:rPr>
        <w:t>7</w:t>
      </w:r>
      <w:r w:rsidR="00FA7164" w:rsidRPr="005420FE">
        <w:rPr>
          <w:rFonts w:ascii="Times New Roman" w:hAnsi="Times New Roman"/>
          <w:sz w:val="24"/>
          <w:szCs w:val="24"/>
        </w:rPr>
        <w:t>. Naudotų medžiagų sertifikatai</w:t>
      </w:r>
      <w:r w:rsidR="005F3006">
        <w:rPr>
          <w:rFonts w:ascii="Times New Roman" w:hAnsi="Times New Roman"/>
          <w:sz w:val="24"/>
          <w:szCs w:val="24"/>
        </w:rPr>
        <w:t>,</w:t>
      </w:r>
      <w:r w:rsidR="00FA7164" w:rsidRPr="005420FE">
        <w:rPr>
          <w:rFonts w:ascii="Times New Roman" w:hAnsi="Times New Roman"/>
          <w:sz w:val="24"/>
          <w:szCs w:val="24"/>
        </w:rPr>
        <w:t xml:space="preserve"> atitikties dokumentai</w:t>
      </w:r>
      <w:r w:rsidR="005F3006">
        <w:rPr>
          <w:rFonts w:ascii="Times New Roman" w:hAnsi="Times New Roman"/>
          <w:sz w:val="24"/>
          <w:szCs w:val="24"/>
        </w:rPr>
        <w:t>.</w:t>
      </w:r>
    </w:p>
    <w:p w14:paraId="029E61B2" w14:textId="4D38498D" w:rsidR="00983FC2" w:rsidRPr="005420FE" w:rsidRDefault="00633067" w:rsidP="00FA7164">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77588B" w:rsidRPr="005420FE">
        <w:rPr>
          <w:rFonts w:ascii="Times New Roman" w:hAnsi="Times New Roman"/>
          <w:sz w:val="24"/>
          <w:szCs w:val="24"/>
        </w:rPr>
        <w:t>8</w:t>
      </w:r>
      <w:r w:rsidR="00983FC2" w:rsidRPr="005420FE">
        <w:rPr>
          <w:rFonts w:ascii="Times New Roman" w:hAnsi="Times New Roman"/>
          <w:sz w:val="24"/>
          <w:szCs w:val="24"/>
        </w:rPr>
        <w:t>. Siūlių kontrolės neardančiais metodais protokolas.</w:t>
      </w:r>
    </w:p>
    <w:p w14:paraId="065C925B" w14:textId="036A8277" w:rsidR="00FA7164" w:rsidRPr="005420FE" w:rsidRDefault="00633067" w:rsidP="00FA7164">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A7164" w:rsidRPr="005420FE">
        <w:rPr>
          <w:rFonts w:ascii="Times New Roman" w:hAnsi="Times New Roman"/>
          <w:sz w:val="24"/>
          <w:szCs w:val="24"/>
        </w:rPr>
        <w:t>.9. Suvirinimo siūlių išdėstymo schema.</w:t>
      </w:r>
    </w:p>
    <w:p w14:paraId="2921BC14" w14:textId="281BB359" w:rsidR="00983FC2" w:rsidRPr="005420FE" w:rsidRDefault="00633067" w:rsidP="00FA7164">
      <w:pPr>
        <w:tabs>
          <w:tab w:val="center" w:pos="-2268"/>
          <w:tab w:val="left" w:pos="709"/>
          <w:tab w:val="left" w:pos="1134"/>
          <w:tab w:val="left" w:pos="1276"/>
        </w:tabs>
        <w:spacing w:after="0" w:line="240" w:lineRule="auto"/>
        <w:ind w:firstLine="567"/>
        <w:contextualSpacing/>
        <w:jc w:val="both"/>
        <w:rPr>
          <w:rFonts w:ascii="Times New Roman" w:hAnsi="Times New Roman"/>
          <w:sz w:val="24"/>
          <w:szCs w:val="24"/>
        </w:rPr>
      </w:pPr>
      <w:r>
        <w:rPr>
          <w:rFonts w:ascii="Times New Roman" w:hAnsi="Times New Roman"/>
          <w:sz w:val="24"/>
          <w:szCs w:val="24"/>
        </w:rPr>
        <w:lastRenderedPageBreak/>
        <w:t>69</w:t>
      </w:r>
      <w:r w:rsidR="00983FC2" w:rsidRPr="005420FE">
        <w:rPr>
          <w:rFonts w:ascii="Times New Roman" w:hAnsi="Times New Roman"/>
          <w:sz w:val="24"/>
          <w:szCs w:val="24"/>
        </w:rPr>
        <w:t>.1</w:t>
      </w:r>
      <w:r w:rsidR="0077588B" w:rsidRPr="005420FE">
        <w:rPr>
          <w:rFonts w:ascii="Times New Roman" w:hAnsi="Times New Roman"/>
          <w:sz w:val="24"/>
          <w:szCs w:val="24"/>
        </w:rPr>
        <w:t>0</w:t>
      </w:r>
      <w:r w:rsidR="00983FC2" w:rsidRPr="005420FE">
        <w:rPr>
          <w:rFonts w:ascii="Times New Roman" w:hAnsi="Times New Roman"/>
          <w:sz w:val="24"/>
          <w:szCs w:val="24"/>
        </w:rPr>
        <w:t>. Betoninių gaminių ir cementinio skiedinio atitikties deklaracijos.</w:t>
      </w:r>
    </w:p>
    <w:p w14:paraId="0E390317" w14:textId="49BC25F0" w:rsidR="00983FC2" w:rsidRPr="005420FE" w:rsidRDefault="00633067"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w:t>
      </w:r>
      <w:r w:rsidR="00FA7164" w:rsidRPr="005420FE">
        <w:rPr>
          <w:rFonts w:ascii="Times New Roman" w:hAnsi="Times New Roman"/>
          <w:sz w:val="24"/>
          <w:szCs w:val="24"/>
        </w:rPr>
        <w:t>1</w:t>
      </w:r>
      <w:r w:rsidR="00983FC2" w:rsidRPr="005420FE">
        <w:rPr>
          <w:rFonts w:ascii="Times New Roman" w:hAnsi="Times New Roman"/>
          <w:sz w:val="24"/>
          <w:szCs w:val="24"/>
        </w:rPr>
        <w:t>. Vamzdžių vidaus išvalymo aktas.</w:t>
      </w:r>
    </w:p>
    <w:p w14:paraId="3C384932" w14:textId="52084266" w:rsidR="00983FC2" w:rsidRPr="005420FE" w:rsidRDefault="00633067"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w:t>
      </w:r>
      <w:r w:rsidR="00FA7164" w:rsidRPr="005420FE">
        <w:rPr>
          <w:rFonts w:ascii="Times New Roman" w:hAnsi="Times New Roman"/>
          <w:sz w:val="24"/>
          <w:szCs w:val="24"/>
        </w:rPr>
        <w:t>2</w:t>
      </w:r>
      <w:r w:rsidR="00983FC2" w:rsidRPr="005420FE">
        <w:rPr>
          <w:rFonts w:ascii="Times New Roman" w:hAnsi="Times New Roman"/>
          <w:sz w:val="24"/>
          <w:szCs w:val="24"/>
        </w:rPr>
        <w:t>. Vamzdžių hidraulinio išbandymo aktas.</w:t>
      </w:r>
    </w:p>
    <w:p w14:paraId="565CD3B6" w14:textId="21E83792" w:rsidR="00983FC2" w:rsidRPr="005420FE" w:rsidRDefault="00633067"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w:t>
      </w:r>
      <w:r w:rsidR="00FA7164" w:rsidRPr="005420FE">
        <w:rPr>
          <w:rFonts w:ascii="Times New Roman" w:hAnsi="Times New Roman"/>
          <w:sz w:val="24"/>
          <w:szCs w:val="24"/>
        </w:rPr>
        <w:t>3</w:t>
      </w:r>
      <w:r w:rsidR="00983FC2" w:rsidRPr="005420FE">
        <w:rPr>
          <w:rFonts w:ascii="Times New Roman" w:hAnsi="Times New Roman"/>
          <w:sz w:val="24"/>
          <w:szCs w:val="24"/>
        </w:rPr>
        <w:t>. Vamzdžių praplovimo aktas.</w:t>
      </w:r>
    </w:p>
    <w:p w14:paraId="4232D112" w14:textId="64A8A0D2" w:rsidR="00983FC2" w:rsidRPr="005420FE" w:rsidRDefault="00633067"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w:t>
      </w:r>
      <w:r w:rsidR="00FA7164" w:rsidRPr="005420FE">
        <w:rPr>
          <w:rFonts w:ascii="Times New Roman" w:hAnsi="Times New Roman"/>
          <w:sz w:val="24"/>
          <w:szCs w:val="24"/>
        </w:rPr>
        <w:t>4</w:t>
      </w:r>
      <w:r w:rsidR="00983FC2" w:rsidRPr="005420FE">
        <w:rPr>
          <w:rFonts w:ascii="Times New Roman" w:hAnsi="Times New Roman"/>
          <w:sz w:val="24"/>
          <w:szCs w:val="24"/>
        </w:rPr>
        <w:t>.Vamzdžių šilumos izoliacijos aktas.</w:t>
      </w:r>
    </w:p>
    <w:p w14:paraId="328B8538" w14:textId="342E8EC0" w:rsidR="00983FC2"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.1</w:t>
      </w:r>
      <w:r w:rsidR="00FA7164" w:rsidRPr="005420FE">
        <w:rPr>
          <w:rFonts w:ascii="Times New Roman" w:hAnsi="Times New Roman"/>
          <w:sz w:val="24"/>
          <w:szCs w:val="24"/>
        </w:rPr>
        <w:t>5</w:t>
      </w:r>
      <w:r w:rsidR="00983FC2" w:rsidRPr="005420FE">
        <w:rPr>
          <w:rFonts w:ascii="Times New Roman" w:hAnsi="Times New Roman"/>
          <w:sz w:val="24"/>
          <w:szCs w:val="24"/>
        </w:rPr>
        <w:t>.Kanalų ir kamerų hidroizoliacijos aktas.</w:t>
      </w:r>
    </w:p>
    <w:p w14:paraId="2D827B7A" w14:textId="79273C41" w:rsidR="00983FC2"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FA7164" w:rsidRPr="005420FE">
        <w:rPr>
          <w:rFonts w:ascii="Times New Roman" w:hAnsi="Times New Roman"/>
          <w:sz w:val="24"/>
          <w:szCs w:val="24"/>
        </w:rPr>
        <w:t>6</w:t>
      </w:r>
      <w:r w:rsidR="00F36B9D" w:rsidRPr="005420FE">
        <w:rPr>
          <w:rFonts w:ascii="Times New Roman" w:hAnsi="Times New Roman"/>
          <w:sz w:val="24"/>
          <w:szCs w:val="24"/>
        </w:rPr>
        <w:t>. Paslėptų darbų aktai:</w:t>
      </w:r>
    </w:p>
    <w:p w14:paraId="01C7D1C3" w14:textId="713F8804"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FA7164" w:rsidRPr="005420FE">
        <w:rPr>
          <w:rFonts w:ascii="Times New Roman" w:hAnsi="Times New Roman"/>
          <w:sz w:val="24"/>
          <w:szCs w:val="24"/>
        </w:rPr>
        <w:t>6</w:t>
      </w:r>
      <w:r w:rsidR="00F36B9D" w:rsidRPr="005420FE">
        <w:rPr>
          <w:rFonts w:ascii="Times New Roman" w:hAnsi="Times New Roman"/>
          <w:sz w:val="24"/>
          <w:szCs w:val="24"/>
        </w:rPr>
        <w:t>.1. Smėlio pasluoksnio po vamzdžiais įrengimo aktas;</w:t>
      </w:r>
    </w:p>
    <w:p w14:paraId="69C6E288" w14:textId="2D51EBC7"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FA7164" w:rsidRPr="005420FE">
        <w:rPr>
          <w:rFonts w:ascii="Times New Roman" w:hAnsi="Times New Roman"/>
          <w:sz w:val="24"/>
          <w:szCs w:val="24"/>
        </w:rPr>
        <w:t>6</w:t>
      </w:r>
      <w:r w:rsidR="00F36B9D" w:rsidRPr="005420FE">
        <w:rPr>
          <w:rFonts w:ascii="Times New Roman" w:hAnsi="Times New Roman"/>
          <w:sz w:val="24"/>
          <w:szCs w:val="24"/>
        </w:rPr>
        <w:t>.2. Pramoniniu būdu sumontuotų vamzdynų movų montavimo aktas;</w:t>
      </w:r>
    </w:p>
    <w:p w14:paraId="0DED5A32" w14:textId="3ACF018B"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FA7164" w:rsidRPr="005420FE">
        <w:rPr>
          <w:rFonts w:ascii="Times New Roman" w:hAnsi="Times New Roman"/>
          <w:sz w:val="24"/>
          <w:szCs w:val="24"/>
        </w:rPr>
        <w:t>6</w:t>
      </w:r>
      <w:r w:rsidR="00F36B9D" w:rsidRPr="005420FE">
        <w:rPr>
          <w:rFonts w:ascii="Times New Roman" w:hAnsi="Times New Roman"/>
          <w:sz w:val="24"/>
          <w:szCs w:val="24"/>
        </w:rPr>
        <w:t>.3. Nejudamų atramų armavimo aktas;</w:t>
      </w:r>
    </w:p>
    <w:p w14:paraId="65A9F206" w14:textId="327AF994"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FA7164" w:rsidRPr="005420FE">
        <w:rPr>
          <w:rFonts w:ascii="Times New Roman" w:hAnsi="Times New Roman"/>
          <w:sz w:val="24"/>
          <w:szCs w:val="24"/>
        </w:rPr>
        <w:t>6</w:t>
      </w:r>
      <w:r w:rsidR="00F36B9D" w:rsidRPr="005420FE">
        <w:rPr>
          <w:rFonts w:ascii="Times New Roman" w:hAnsi="Times New Roman"/>
          <w:sz w:val="24"/>
          <w:szCs w:val="24"/>
        </w:rPr>
        <w:t>.4. Nejudamų atramų apžiūros po betonavimo aktas;</w:t>
      </w:r>
    </w:p>
    <w:p w14:paraId="43B6C36B" w14:textId="32C57291"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09183C" w:rsidRPr="005420FE">
        <w:rPr>
          <w:rFonts w:ascii="Times New Roman" w:hAnsi="Times New Roman"/>
          <w:sz w:val="24"/>
          <w:szCs w:val="24"/>
        </w:rPr>
        <w:t>6</w:t>
      </w:r>
      <w:r w:rsidR="00F36B9D" w:rsidRPr="005420FE">
        <w:rPr>
          <w:rFonts w:ascii="Times New Roman" w:hAnsi="Times New Roman"/>
          <w:sz w:val="24"/>
          <w:szCs w:val="24"/>
        </w:rPr>
        <w:t>.5. Pramoniniu būdu sumontuotų vamzdynų apipylimo smėliu aktas;</w:t>
      </w:r>
    </w:p>
    <w:p w14:paraId="5573C7A5" w14:textId="5BC8E94F"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09183C" w:rsidRPr="005420FE">
        <w:rPr>
          <w:rFonts w:ascii="Times New Roman" w:hAnsi="Times New Roman"/>
          <w:sz w:val="24"/>
          <w:szCs w:val="24"/>
        </w:rPr>
        <w:t>6</w:t>
      </w:r>
      <w:r w:rsidR="00F36B9D" w:rsidRPr="005420FE">
        <w:rPr>
          <w:rFonts w:ascii="Times New Roman" w:hAnsi="Times New Roman"/>
          <w:sz w:val="24"/>
          <w:szCs w:val="24"/>
        </w:rPr>
        <w:t xml:space="preserve">.6. Metalinių paviršių paruošimo gruntavimui </w:t>
      </w:r>
      <w:r w:rsidR="00421E05" w:rsidRPr="005420FE">
        <w:rPr>
          <w:rFonts w:ascii="Times New Roman" w:hAnsi="Times New Roman"/>
          <w:sz w:val="24"/>
          <w:szCs w:val="24"/>
        </w:rPr>
        <w:t xml:space="preserve">ir dažymui </w:t>
      </w:r>
      <w:r w:rsidR="00F36B9D" w:rsidRPr="005420FE">
        <w:rPr>
          <w:rFonts w:ascii="Times New Roman" w:hAnsi="Times New Roman"/>
          <w:sz w:val="24"/>
          <w:szCs w:val="24"/>
        </w:rPr>
        <w:t>aktas;</w:t>
      </w:r>
    </w:p>
    <w:p w14:paraId="55BEF4BC" w14:textId="45AB6439" w:rsidR="00F36B9D"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F36B9D" w:rsidRPr="005420FE">
        <w:rPr>
          <w:rFonts w:ascii="Times New Roman" w:hAnsi="Times New Roman"/>
          <w:sz w:val="24"/>
          <w:szCs w:val="24"/>
        </w:rPr>
        <w:t>.1</w:t>
      </w:r>
      <w:r w:rsidR="0009183C" w:rsidRPr="005420FE">
        <w:rPr>
          <w:rFonts w:ascii="Times New Roman" w:hAnsi="Times New Roman"/>
          <w:sz w:val="24"/>
          <w:szCs w:val="24"/>
        </w:rPr>
        <w:t>6</w:t>
      </w:r>
      <w:r w:rsidR="00F36B9D" w:rsidRPr="005420FE">
        <w:rPr>
          <w:rFonts w:ascii="Times New Roman" w:hAnsi="Times New Roman"/>
          <w:sz w:val="24"/>
          <w:szCs w:val="24"/>
        </w:rPr>
        <w:t xml:space="preserve">.7. </w:t>
      </w:r>
      <w:r w:rsidR="00421E05" w:rsidRPr="005420FE">
        <w:rPr>
          <w:rFonts w:ascii="Times New Roman" w:hAnsi="Times New Roman"/>
          <w:sz w:val="24"/>
          <w:szCs w:val="24"/>
        </w:rPr>
        <w:t>Metalinių paviršių nudažymo aktas;</w:t>
      </w:r>
    </w:p>
    <w:p w14:paraId="19BFAA70" w14:textId="5B30C775" w:rsidR="00421E05"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421E05" w:rsidRPr="005420FE">
        <w:rPr>
          <w:rFonts w:ascii="Times New Roman" w:hAnsi="Times New Roman"/>
          <w:sz w:val="24"/>
          <w:szCs w:val="24"/>
        </w:rPr>
        <w:t>.1</w:t>
      </w:r>
      <w:r w:rsidR="0009183C" w:rsidRPr="005420FE">
        <w:rPr>
          <w:rFonts w:ascii="Times New Roman" w:hAnsi="Times New Roman"/>
          <w:sz w:val="24"/>
          <w:szCs w:val="24"/>
        </w:rPr>
        <w:t>6</w:t>
      </w:r>
      <w:r w:rsidR="00421E05" w:rsidRPr="005420FE">
        <w:rPr>
          <w:rFonts w:ascii="Times New Roman" w:hAnsi="Times New Roman"/>
          <w:sz w:val="24"/>
          <w:szCs w:val="24"/>
        </w:rPr>
        <w:t>.8. Vamzdynų izoliavimas mineralinės vatos dembliais aktas;</w:t>
      </w:r>
    </w:p>
    <w:p w14:paraId="68FA51DE" w14:textId="7960AACB" w:rsidR="00421E05"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421E05" w:rsidRPr="005420FE">
        <w:rPr>
          <w:rFonts w:ascii="Times New Roman" w:hAnsi="Times New Roman"/>
          <w:sz w:val="24"/>
          <w:szCs w:val="24"/>
        </w:rPr>
        <w:t>.1</w:t>
      </w:r>
      <w:r w:rsidR="0009183C" w:rsidRPr="005420FE">
        <w:rPr>
          <w:rFonts w:ascii="Times New Roman" w:hAnsi="Times New Roman"/>
          <w:sz w:val="24"/>
          <w:szCs w:val="24"/>
        </w:rPr>
        <w:t>6</w:t>
      </w:r>
      <w:r w:rsidR="00421E05" w:rsidRPr="005420FE">
        <w:rPr>
          <w:rFonts w:ascii="Times New Roman" w:hAnsi="Times New Roman"/>
          <w:sz w:val="24"/>
          <w:szCs w:val="24"/>
        </w:rPr>
        <w:t>.9. Drenažo paklojimo aktas.</w:t>
      </w:r>
    </w:p>
    <w:p w14:paraId="6623A0EA" w14:textId="0C851F0B" w:rsidR="00983FC2" w:rsidRPr="005420FE" w:rsidRDefault="00633067" w:rsidP="00F4459D">
      <w:pPr>
        <w:tabs>
          <w:tab w:val="center" w:pos="-2268"/>
          <w:tab w:val="left" w:pos="0"/>
          <w:tab w:val="left" w:pos="709"/>
          <w:tab w:val="left" w:pos="1276"/>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09183C" w:rsidRPr="005420FE">
        <w:rPr>
          <w:rFonts w:ascii="Times New Roman" w:hAnsi="Times New Roman"/>
          <w:sz w:val="24"/>
          <w:szCs w:val="24"/>
        </w:rPr>
        <w:t>17</w:t>
      </w:r>
      <w:r w:rsidR="00983FC2" w:rsidRPr="005420FE">
        <w:rPr>
          <w:rFonts w:ascii="Times New Roman" w:hAnsi="Times New Roman"/>
          <w:sz w:val="24"/>
          <w:szCs w:val="24"/>
        </w:rPr>
        <w:t>. Jungčių patikrinimo ir varžų matavimo aktas.</w:t>
      </w:r>
    </w:p>
    <w:p w14:paraId="7BA5A7BF" w14:textId="6A048EAF" w:rsidR="001E65F3" w:rsidRPr="005420FE" w:rsidRDefault="00633067" w:rsidP="00FA7164">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983FC2" w:rsidRPr="005420FE">
        <w:rPr>
          <w:rFonts w:ascii="Times New Roman" w:hAnsi="Times New Roman"/>
          <w:sz w:val="24"/>
          <w:szCs w:val="24"/>
        </w:rPr>
        <w:t>.</w:t>
      </w:r>
      <w:r w:rsidR="0009183C" w:rsidRPr="005420FE">
        <w:rPr>
          <w:rFonts w:ascii="Times New Roman" w:hAnsi="Times New Roman"/>
          <w:sz w:val="24"/>
          <w:szCs w:val="24"/>
        </w:rPr>
        <w:t>18</w:t>
      </w:r>
      <w:r w:rsidR="00983FC2" w:rsidRPr="005420FE">
        <w:rPr>
          <w:rFonts w:ascii="Times New Roman" w:hAnsi="Times New Roman"/>
          <w:sz w:val="24"/>
          <w:szCs w:val="24"/>
        </w:rPr>
        <w:t xml:space="preserve">. </w:t>
      </w:r>
      <w:r w:rsidR="00507910" w:rsidRPr="005420FE">
        <w:rPr>
          <w:rFonts w:ascii="Times New Roman" w:eastAsia="Times New Roman" w:hAnsi="Times New Roman"/>
          <w:sz w:val="24"/>
          <w:szCs w:val="24"/>
          <w:lang w:eastAsia="lt-LT"/>
        </w:rPr>
        <w:t xml:space="preserve">Gedimų </w:t>
      </w:r>
      <w:r w:rsidR="00FA7164" w:rsidRPr="005420FE">
        <w:rPr>
          <w:rFonts w:ascii="Times New Roman" w:hAnsi="Times New Roman"/>
          <w:sz w:val="24"/>
          <w:szCs w:val="24"/>
        </w:rPr>
        <w:t>kontrolės reflektograma.</w:t>
      </w:r>
    </w:p>
    <w:p w14:paraId="1D21371C" w14:textId="4BE2B76D" w:rsidR="001E65F3"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09183C" w:rsidRPr="005420FE">
        <w:rPr>
          <w:rFonts w:ascii="Times New Roman" w:hAnsi="Times New Roman"/>
          <w:sz w:val="24"/>
          <w:szCs w:val="24"/>
        </w:rPr>
        <w:t>.19</w:t>
      </w:r>
      <w:r w:rsidR="001E65F3" w:rsidRPr="005420FE">
        <w:rPr>
          <w:rFonts w:ascii="Times New Roman" w:hAnsi="Times New Roman"/>
          <w:sz w:val="24"/>
          <w:szCs w:val="24"/>
        </w:rPr>
        <w:t>. Silfoninių kompensatorių sumontavimo aktas.</w:t>
      </w:r>
    </w:p>
    <w:p w14:paraId="1E4BF63B" w14:textId="53A3A0FF" w:rsidR="001E65F3"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1E65F3" w:rsidRPr="005420FE">
        <w:rPr>
          <w:rFonts w:ascii="Times New Roman" w:hAnsi="Times New Roman"/>
          <w:sz w:val="24"/>
          <w:szCs w:val="24"/>
        </w:rPr>
        <w:t>.2</w:t>
      </w:r>
      <w:r w:rsidR="0009183C" w:rsidRPr="005420FE">
        <w:rPr>
          <w:rFonts w:ascii="Times New Roman" w:hAnsi="Times New Roman"/>
          <w:sz w:val="24"/>
          <w:szCs w:val="24"/>
        </w:rPr>
        <w:t>0</w:t>
      </w:r>
      <w:r w:rsidR="001E65F3" w:rsidRPr="005420FE">
        <w:rPr>
          <w:rFonts w:ascii="Times New Roman" w:hAnsi="Times New Roman"/>
          <w:sz w:val="24"/>
          <w:szCs w:val="24"/>
        </w:rPr>
        <w:t>. Bendras nurodymas.</w:t>
      </w:r>
    </w:p>
    <w:p w14:paraId="67F0356D" w14:textId="50FABCF9" w:rsidR="00D32955" w:rsidRDefault="00633067" w:rsidP="00FA7164">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69</w:t>
      </w:r>
      <w:r w:rsidR="001E65F3" w:rsidRPr="005420FE">
        <w:rPr>
          <w:rFonts w:ascii="Times New Roman" w:hAnsi="Times New Roman"/>
          <w:sz w:val="24"/>
          <w:szCs w:val="24"/>
        </w:rPr>
        <w:t>.2</w:t>
      </w:r>
      <w:r w:rsidR="0009183C" w:rsidRPr="005420FE">
        <w:rPr>
          <w:rFonts w:ascii="Times New Roman" w:hAnsi="Times New Roman"/>
          <w:sz w:val="24"/>
          <w:szCs w:val="24"/>
        </w:rPr>
        <w:t>1</w:t>
      </w:r>
      <w:r w:rsidR="001E65F3" w:rsidRPr="005420FE">
        <w:rPr>
          <w:rFonts w:ascii="Times New Roman" w:hAnsi="Times New Roman"/>
          <w:sz w:val="24"/>
          <w:szCs w:val="24"/>
        </w:rPr>
        <w:t>. Metalo laužo pridavimo aktas.</w:t>
      </w:r>
      <w:r w:rsidR="00D32955">
        <w:rPr>
          <w:rFonts w:ascii="Times New Roman" w:hAnsi="Times New Roman"/>
          <w:sz w:val="24"/>
          <w:szCs w:val="24"/>
        </w:rPr>
        <w:t>69.22. Vidaus vamzdynų apžiūros video medžiaga.</w:t>
      </w:r>
    </w:p>
    <w:p w14:paraId="59E28E93" w14:textId="3E30727A" w:rsidR="00FA7164" w:rsidRPr="006D71A0" w:rsidRDefault="00633067" w:rsidP="00FA7164">
      <w:pPr>
        <w:tabs>
          <w:tab w:val="center" w:pos="-2268"/>
          <w:tab w:val="left" w:pos="0"/>
          <w:tab w:val="left" w:pos="709"/>
          <w:tab w:val="left" w:pos="1276"/>
        </w:tabs>
        <w:spacing w:after="0" w:line="240" w:lineRule="auto"/>
        <w:ind w:firstLine="567"/>
        <w:jc w:val="both"/>
        <w:rPr>
          <w:rFonts w:ascii="Times New Roman" w:hAnsi="Times New Roman"/>
          <w:sz w:val="24"/>
          <w:szCs w:val="24"/>
        </w:rPr>
      </w:pPr>
      <w:r w:rsidRPr="006D71A0">
        <w:rPr>
          <w:rFonts w:ascii="Times New Roman" w:hAnsi="Times New Roman"/>
          <w:sz w:val="24"/>
          <w:szCs w:val="24"/>
        </w:rPr>
        <w:t>69</w:t>
      </w:r>
      <w:r w:rsidR="00983FC2" w:rsidRPr="006D71A0">
        <w:rPr>
          <w:rFonts w:ascii="Times New Roman" w:hAnsi="Times New Roman"/>
          <w:sz w:val="24"/>
          <w:szCs w:val="24"/>
        </w:rPr>
        <w:t>.2</w:t>
      </w:r>
      <w:r w:rsidR="00D32955" w:rsidRPr="006D71A0">
        <w:rPr>
          <w:rFonts w:ascii="Times New Roman" w:hAnsi="Times New Roman"/>
          <w:sz w:val="24"/>
          <w:szCs w:val="24"/>
        </w:rPr>
        <w:t>3</w:t>
      </w:r>
      <w:r w:rsidR="00983FC2" w:rsidRPr="006D71A0">
        <w:rPr>
          <w:rFonts w:ascii="Times New Roman" w:hAnsi="Times New Roman"/>
          <w:sz w:val="24"/>
          <w:szCs w:val="24"/>
        </w:rPr>
        <w:t xml:space="preserve">. Išpildoma nuotrauka pagal patvirtintus </w:t>
      </w:r>
      <w:r w:rsidR="00507910" w:rsidRPr="006D71A0">
        <w:rPr>
          <w:rFonts w:ascii="Times New Roman" w:hAnsi="Times New Roman"/>
          <w:sz w:val="24"/>
          <w:szCs w:val="24"/>
        </w:rPr>
        <w:t xml:space="preserve">Perkančiojo subjekto </w:t>
      </w:r>
      <w:r w:rsidR="00983FC2" w:rsidRPr="006D71A0">
        <w:rPr>
          <w:rFonts w:ascii="Times New Roman" w:hAnsi="Times New Roman"/>
          <w:sz w:val="24"/>
          <w:szCs w:val="24"/>
        </w:rPr>
        <w:t>reikalavimus.</w:t>
      </w:r>
    </w:p>
    <w:p w14:paraId="7A1B3BC6" w14:textId="495BE1EF" w:rsidR="00B974A5" w:rsidRPr="006D71A0" w:rsidRDefault="00B01EF4" w:rsidP="00FA7164">
      <w:pPr>
        <w:tabs>
          <w:tab w:val="center" w:pos="-2268"/>
          <w:tab w:val="left" w:pos="0"/>
          <w:tab w:val="left" w:pos="709"/>
          <w:tab w:val="left" w:pos="1276"/>
        </w:tabs>
        <w:spacing w:after="0" w:line="240" w:lineRule="auto"/>
        <w:ind w:firstLine="567"/>
        <w:jc w:val="both"/>
        <w:rPr>
          <w:rFonts w:ascii="Times New Roman" w:hAnsi="Times New Roman"/>
          <w:sz w:val="24"/>
          <w:szCs w:val="24"/>
        </w:rPr>
      </w:pPr>
      <w:r w:rsidRPr="006D71A0">
        <w:rPr>
          <w:rFonts w:ascii="Times New Roman" w:hAnsi="Times New Roman"/>
          <w:sz w:val="24"/>
          <w:szCs w:val="24"/>
        </w:rPr>
        <w:t>69.24. Valstybinės energetikos reguliavimo tarybos pažyma.</w:t>
      </w:r>
    </w:p>
    <w:p w14:paraId="5BD6893D" w14:textId="77777777" w:rsidR="00983FC2" w:rsidRPr="005420FE" w:rsidRDefault="00983FC2" w:rsidP="00F4459D">
      <w:pPr>
        <w:tabs>
          <w:tab w:val="center" w:pos="-2268"/>
          <w:tab w:val="left" w:pos="0"/>
          <w:tab w:val="left" w:pos="709"/>
          <w:tab w:val="left" w:pos="1276"/>
        </w:tabs>
        <w:spacing w:after="0" w:line="240" w:lineRule="auto"/>
        <w:jc w:val="both"/>
        <w:rPr>
          <w:rFonts w:ascii="Times New Roman" w:hAnsi="Times New Roman"/>
          <w:sz w:val="24"/>
          <w:szCs w:val="24"/>
        </w:rPr>
      </w:pPr>
    </w:p>
    <w:p w14:paraId="505BCA7E" w14:textId="77777777" w:rsidR="00983FC2" w:rsidRPr="005420FE" w:rsidRDefault="00983FC2" w:rsidP="00F4459D">
      <w:pPr>
        <w:tabs>
          <w:tab w:val="left" w:pos="-1440"/>
          <w:tab w:val="left" w:pos="540"/>
        </w:tabs>
        <w:spacing w:after="0" w:line="240" w:lineRule="auto"/>
        <w:jc w:val="center"/>
        <w:outlineLvl w:val="0"/>
        <w:rPr>
          <w:rFonts w:ascii="Times New Roman" w:hAnsi="Times New Roman"/>
          <w:b/>
          <w:bCs/>
          <w:noProof/>
          <w:sz w:val="24"/>
          <w:szCs w:val="24"/>
          <w:lang w:eastAsia="lt-LT"/>
        </w:rPr>
      </w:pPr>
      <w:r w:rsidRPr="005420FE">
        <w:rPr>
          <w:rFonts w:ascii="Times New Roman" w:hAnsi="Times New Roman"/>
          <w:b/>
          <w:bCs/>
          <w:noProof/>
          <w:sz w:val="24"/>
          <w:szCs w:val="24"/>
          <w:lang w:eastAsia="lt-LT"/>
        </w:rPr>
        <w:t>VIII. HIDRAULINIS BANDYMAS IR PRAPLOVIMAS</w:t>
      </w:r>
    </w:p>
    <w:p w14:paraId="6C741BBD" w14:textId="77777777" w:rsidR="00983FC2" w:rsidRPr="005420FE" w:rsidRDefault="00983FC2" w:rsidP="00F4459D">
      <w:pPr>
        <w:tabs>
          <w:tab w:val="left" w:pos="-1440"/>
          <w:tab w:val="left" w:pos="540"/>
        </w:tabs>
        <w:spacing w:after="0" w:line="240" w:lineRule="auto"/>
        <w:jc w:val="both"/>
        <w:rPr>
          <w:rFonts w:ascii="Times New Roman" w:hAnsi="Times New Roman"/>
          <w:bCs/>
          <w:noProof/>
          <w:sz w:val="24"/>
          <w:szCs w:val="24"/>
          <w:lang w:eastAsia="lt-LT"/>
        </w:rPr>
      </w:pPr>
    </w:p>
    <w:p w14:paraId="3D5904F1" w14:textId="7047963D" w:rsidR="00983FC2" w:rsidRPr="005420FE" w:rsidRDefault="00633067"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70</w:t>
      </w:r>
      <w:r w:rsidR="00983FC2" w:rsidRPr="005420FE">
        <w:rPr>
          <w:rFonts w:ascii="Times New Roman" w:eastAsia="Times New Roman" w:hAnsi="Times New Roman"/>
          <w:sz w:val="24"/>
          <w:szCs w:val="24"/>
          <w:lang w:eastAsia="lt-LT"/>
        </w:rPr>
        <w:t xml:space="preserve">. </w:t>
      </w:r>
      <w:r w:rsidR="00C51CD5" w:rsidRPr="005420FE">
        <w:rPr>
          <w:rFonts w:ascii="Times New Roman" w:eastAsia="Times New Roman" w:hAnsi="Times New Roman"/>
          <w:sz w:val="24"/>
          <w:szCs w:val="24"/>
          <w:lang w:eastAsia="lt-LT"/>
        </w:rPr>
        <w:t>Š</w:t>
      </w:r>
      <w:r w:rsidR="00983FC2" w:rsidRPr="005420FE">
        <w:rPr>
          <w:rFonts w:ascii="Times New Roman" w:eastAsia="Times New Roman" w:hAnsi="Times New Roman"/>
          <w:sz w:val="24"/>
          <w:szCs w:val="24"/>
          <w:lang w:eastAsia="lt-LT"/>
        </w:rPr>
        <w:t xml:space="preserve">ilumos tiekimo tinklo vamzdynai turi būti išbandyti hidrauliškai. Bandomasis slėgis </w:t>
      </w:r>
      <w:proofErr w:type="spellStart"/>
      <w:r w:rsidR="00983FC2" w:rsidRPr="005420FE">
        <w:rPr>
          <w:rFonts w:ascii="Times New Roman" w:eastAsia="Times New Roman" w:hAnsi="Times New Roman"/>
          <w:sz w:val="24"/>
          <w:szCs w:val="24"/>
          <w:lang w:eastAsia="lt-LT"/>
        </w:rPr>
        <w:t>P</w:t>
      </w:r>
      <w:r w:rsidR="00983FC2" w:rsidRPr="005420FE">
        <w:rPr>
          <w:rFonts w:ascii="Times New Roman" w:eastAsia="Times New Roman" w:hAnsi="Times New Roman"/>
          <w:sz w:val="24"/>
          <w:szCs w:val="24"/>
          <w:vertAlign w:val="subscript"/>
          <w:lang w:eastAsia="lt-LT"/>
        </w:rPr>
        <w:t>band</w:t>
      </w:r>
      <w:proofErr w:type="spellEnd"/>
      <w:r w:rsidR="00983FC2" w:rsidRPr="005420FE">
        <w:rPr>
          <w:rFonts w:ascii="Times New Roman" w:eastAsia="Times New Roman" w:hAnsi="Times New Roman"/>
          <w:sz w:val="24"/>
          <w:szCs w:val="24"/>
          <w:lang w:eastAsia="lt-LT"/>
        </w:rPr>
        <w:t xml:space="preserve">. = 1,25 </w:t>
      </w:r>
      <w:proofErr w:type="spellStart"/>
      <w:r w:rsidR="00983FC2" w:rsidRPr="005420FE">
        <w:rPr>
          <w:rFonts w:ascii="Times New Roman" w:eastAsia="Times New Roman" w:hAnsi="Times New Roman"/>
          <w:sz w:val="24"/>
          <w:szCs w:val="24"/>
          <w:lang w:eastAsia="lt-LT"/>
        </w:rPr>
        <w:t>P</w:t>
      </w:r>
      <w:r w:rsidR="00983FC2" w:rsidRPr="005420FE">
        <w:rPr>
          <w:rFonts w:ascii="Times New Roman" w:eastAsia="Times New Roman" w:hAnsi="Times New Roman"/>
          <w:sz w:val="24"/>
          <w:szCs w:val="24"/>
          <w:vertAlign w:val="subscript"/>
          <w:lang w:eastAsia="lt-LT"/>
        </w:rPr>
        <w:t>eksploat</w:t>
      </w:r>
      <w:proofErr w:type="spellEnd"/>
      <w:r w:rsidR="00983FC2" w:rsidRPr="005420FE">
        <w:rPr>
          <w:rFonts w:ascii="Times New Roman" w:eastAsia="Times New Roman" w:hAnsi="Times New Roman"/>
          <w:sz w:val="24"/>
          <w:szCs w:val="24"/>
          <w:lang w:eastAsia="lt-LT"/>
        </w:rPr>
        <w:t>., bet ne mažesnis 1,6 MPa. Hidrauliškai bandant vamzdynus būtina:</w:t>
      </w:r>
    </w:p>
    <w:p w14:paraId="53E5FDAE" w14:textId="055B83A5" w:rsidR="00856965" w:rsidRPr="005420FE" w:rsidRDefault="00633067" w:rsidP="00F4459D">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70</w:t>
      </w:r>
      <w:r w:rsidR="00856965" w:rsidRPr="005420FE">
        <w:rPr>
          <w:rFonts w:ascii="Times New Roman" w:eastAsia="Times New Roman" w:hAnsi="Times New Roman"/>
          <w:sz w:val="24"/>
          <w:szCs w:val="24"/>
          <w:lang w:eastAsia="lt-LT"/>
        </w:rPr>
        <w:t>.1. Bandomasis ruožas turi būti atjungtas nuo veikiančių šilumos tinklo vamzdyno.</w:t>
      </w:r>
    </w:p>
    <w:p w14:paraId="1B1F5EF4" w14:textId="22D6108F" w:rsidR="00983FC2" w:rsidRPr="005420FE" w:rsidRDefault="00633067" w:rsidP="00F4459D">
      <w:pPr>
        <w:tabs>
          <w:tab w:val="center" w:pos="-2268"/>
          <w:tab w:val="left" w:pos="709"/>
          <w:tab w:val="left" w:pos="1134"/>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70</w:t>
      </w:r>
      <w:r w:rsidR="00983FC2" w:rsidRPr="005420FE">
        <w:rPr>
          <w:rFonts w:ascii="Times New Roman" w:hAnsi="Times New Roman"/>
          <w:sz w:val="24"/>
          <w:szCs w:val="24"/>
        </w:rPr>
        <w:t>.</w:t>
      </w:r>
      <w:r w:rsidR="00856965" w:rsidRPr="005420FE">
        <w:rPr>
          <w:rFonts w:ascii="Times New Roman" w:hAnsi="Times New Roman"/>
          <w:sz w:val="24"/>
          <w:szCs w:val="24"/>
        </w:rPr>
        <w:t>2</w:t>
      </w:r>
      <w:r w:rsidR="00983FC2" w:rsidRPr="005420FE">
        <w:rPr>
          <w:rFonts w:ascii="Times New Roman" w:hAnsi="Times New Roman"/>
          <w:sz w:val="24"/>
          <w:szCs w:val="24"/>
        </w:rPr>
        <w:t xml:space="preserve">. Vandens temperatūra bandymo metu turi būti ne aukštesnė </w:t>
      </w:r>
      <w:r w:rsidR="00000BD3" w:rsidRPr="005420FE">
        <w:rPr>
          <w:rFonts w:ascii="Times New Roman" w:hAnsi="Times New Roman"/>
          <w:sz w:val="24"/>
          <w:szCs w:val="24"/>
        </w:rPr>
        <w:t xml:space="preserve">kaip </w:t>
      </w:r>
      <w:r w:rsidR="00983FC2" w:rsidRPr="005420FE">
        <w:rPr>
          <w:rFonts w:ascii="Times New Roman" w:hAnsi="Times New Roman"/>
          <w:sz w:val="24"/>
          <w:szCs w:val="24"/>
        </w:rPr>
        <w:t xml:space="preserve">+ 45 </w:t>
      </w:r>
      <w:r w:rsidR="00983FC2" w:rsidRPr="005420FE">
        <w:rPr>
          <w:rFonts w:ascii="Times New Roman" w:hAnsi="Times New Roman"/>
          <w:sz w:val="24"/>
          <w:szCs w:val="24"/>
          <w:vertAlign w:val="superscript"/>
        </w:rPr>
        <w:t>º</w:t>
      </w:r>
      <w:r w:rsidR="00983FC2" w:rsidRPr="005420FE">
        <w:rPr>
          <w:rFonts w:ascii="Times New Roman" w:hAnsi="Times New Roman"/>
          <w:sz w:val="24"/>
          <w:szCs w:val="24"/>
        </w:rPr>
        <w:t>C.</w:t>
      </w:r>
    </w:p>
    <w:p w14:paraId="1D8A8278" w14:textId="269290F1" w:rsidR="00983FC2" w:rsidRPr="005420FE" w:rsidRDefault="00633067" w:rsidP="00F4459D">
      <w:pPr>
        <w:tabs>
          <w:tab w:val="center" w:pos="-2268"/>
          <w:tab w:val="left" w:pos="0"/>
          <w:tab w:val="left" w:pos="709"/>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70</w:t>
      </w:r>
      <w:r w:rsidR="00983FC2" w:rsidRPr="005420FE">
        <w:rPr>
          <w:rFonts w:ascii="Times New Roman" w:hAnsi="Times New Roman"/>
          <w:sz w:val="24"/>
          <w:szCs w:val="24"/>
        </w:rPr>
        <w:t>.</w:t>
      </w:r>
      <w:r w:rsidR="00856965" w:rsidRPr="005420FE">
        <w:rPr>
          <w:rFonts w:ascii="Times New Roman" w:hAnsi="Times New Roman"/>
          <w:sz w:val="24"/>
          <w:szCs w:val="24"/>
        </w:rPr>
        <w:t>3</w:t>
      </w:r>
      <w:r w:rsidR="00983FC2" w:rsidRPr="005420FE">
        <w:rPr>
          <w:rFonts w:ascii="Times New Roman" w:hAnsi="Times New Roman"/>
          <w:sz w:val="24"/>
          <w:szCs w:val="24"/>
        </w:rPr>
        <w:t xml:space="preserve">. Esant lauko temperatūrai žemesnei </w:t>
      </w:r>
      <w:r w:rsidR="00000BD3" w:rsidRPr="005420FE">
        <w:rPr>
          <w:rFonts w:ascii="Times New Roman" w:hAnsi="Times New Roman"/>
          <w:sz w:val="24"/>
          <w:szCs w:val="24"/>
        </w:rPr>
        <w:t xml:space="preserve">kaip </w:t>
      </w:r>
      <w:r w:rsidR="00983FC2" w:rsidRPr="005420FE">
        <w:rPr>
          <w:rFonts w:ascii="Times New Roman" w:hAnsi="Times New Roman"/>
          <w:sz w:val="24"/>
          <w:szCs w:val="24"/>
        </w:rPr>
        <w:t xml:space="preserve">+ 1 </w:t>
      </w:r>
      <w:r w:rsidR="00983FC2" w:rsidRPr="005420FE">
        <w:rPr>
          <w:rFonts w:ascii="Times New Roman" w:hAnsi="Times New Roman"/>
          <w:sz w:val="24"/>
          <w:szCs w:val="24"/>
          <w:vertAlign w:val="superscript"/>
        </w:rPr>
        <w:t>º</w:t>
      </w:r>
      <w:r w:rsidR="00983FC2" w:rsidRPr="005420FE">
        <w:rPr>
          <w:rFonts w:ascii="Times New Roman" w:hAnsi="Times New Roman"/>
          <w:sz w:val="24"/>
          <w:szCs w:val="24"/>
        </w:rPr>
        <w:t xml:space="preserve">C, vamzdynus būtina užpildyti vandeniu                   </w:t>
      </w:r>
      <w:r w:rsidR="00EA13E3" w:rsidRPr="005420FE">
        <w:rPr>
          <w:rFonts w:ascii="Times New Roman" w:hAnsi="Times New Roman"/>
          <w:sz w:val="24"/>
          <w:szCs w:val="24"/>
        </w:rPr>
        <w:t xml:space="preserve">+ </w:t>
      </w:r>
      <w:r w:rsidR="00983FC2" w:rsidRPr="005420FE">
        <w:rPr>
          <w:rFonts w:ascii="Times New Roman" w:hAnsi="Times New Roman"/>
          <w:sz w:val="24"/>
          <w:szCs w:val="24"/>
        </w:rPr>
        <w:t xml:space="preserve">50-60 </w:t>
      </w:r>
      <w:r w:rsidR="003058D3" w:rsidRPr="005420FE">
        <w:rPr>
          <w:rFonts w:ascii="Times New Roman" w:hAnsi="Times New Roman"/>
          <w:sz w:val="24"/>
          <w:szCs w:val="24"/>
          <w:vertAlign w:val="superscript"/>
        </w:rPr>
        <w:t>º</w:t>
      </w:r>
      <w:r w:rsidR="00983FC2" w:rsidRPr="005420FE">
        <w:rPr>
          <w:rFonts w:ascii="Times New Roman" w:hAnsi="Times New Roman"/>
          <w:sz w:val="24"/>
          <w:szCs w:val="24"/>
        </w:rPr>
        <w:t xml:space="preserve">C, hidraulinis bandymas atliekamas vandens temperatūrai sumažėjus iki + 45 </w:t>
      </w:r>
      <w:r w:rsidR="00983FC2" w:rsidRPr="005420FE">
        <w:rPr>
          <w:rFonts w:ascii="Times New Roman" w:hAnsi="Times New Roman"/>
          <w:sz w:val="24"/>
          <w:szCs w:val="24"/>
          <w:vertAlign w:val="superscript"/>
        </w:rPr>
        <w:t>º</w:t>
      </w:r>
      <w:r w:rsidR="00983FC2" w:rsidRPr="005420FE">
        <w:rPr>
          <w:rFonts w:ascii="Times New Roman" w:hAnsi="Times New Roman"/>
          <w:sz w:val="24"/>
          <w:szCs w:val="24"/>
        </w:rPr>
        <w:t>C.</w:t>
      </w:r>
    </w:p>
    <w:p w14:paraId="65BC088A" w14:textId="5C85062C" w:rsidR="00983FC2" w:rsidRPr="005420FE" w:rsidRDefault="00633067" w:rsidP="00F4459D">
      <w:pPr>
        <w:pStyle w:val="Sraopastraipa"/>
        <w:tabs>
          <w:tab w:val="center" w:pos="-2268"/>
          <w:tab w:val="left" w:pos="709"/>
          <w:tab w:val="left" w:pos="993"/>
          <w:tab w:val="left" w:pos="1276"/>
        </w:tabs>
        <w:spacing w:after="0" w:line="240" w:lineRule="auto"/>
        <w:ind w:left="0" w:firstLine="567"/>
        <w:jc w:val="both"/>
        <w:rPr>
          <w:rFonts w:ascii="Times New Roman" w:hAnsi="Times New Roman"/>
          <w:sz w:val="24"/>
          <w:szCs w:val="24"/>
        </w:rPr>
      </w:pPr>
      <w:r>
        <w:rPr>
          <w:rFonts w:ascii="Times New Roman" w:hAnsi="Times New Roman"/>
          <w:sz w:val="24"/>
          <w:szCs w:val="24"/>
        </w:rPr>
        <w:t>71</w:t>
      </w:r>
      <w:r w:rsidR="00983FC2" w:rsidRPr="005420FE">
        <w:rPr>
          <w:rFonts w:ascii="Times New Roman" w:hAnsi="Times New Roman"/>
          <w:sz w:val="24"/>
          <w:szCs w:val="24"/>
        </w:rPr>
        <w:t xml:space="preserve">. Bandomajame ruože turi būti </w:t>
      </w:r>
      <w:r w:rsidR="003058D3" w:rsidRPr="005420FE">
        <w:rPr>
          <w:rFonts w:ascii="Times New Roman" w:hAnsi="Times New Roman"/>
          <w:sz w:val="24"/>
          <w:szCs w:val="24"/>
        </w:rPr>
        <w:t>visiškai</w:t>
      </w:r>
      <w:r w:rsidR="00983FC2" w:rsidRPr="005420FE">
        <w:rPr>
          <w:rFonts w:ascii="Times New Roman" w:hAnsi="Times New Roman"/>
          <w:sz w:val="24"/>
          <w:szCs w:val="24"/>
        </w:rPr>
        <w:t xml:space="preserve"> pašalintas oras.</w:t>
      </w:r>
    </w:p>
    <w:p w14:paraId="79A072E4" w14:textId="764AAA89" w:rsidR="00983FC2" w:rsidRPr="005420FE" w:rsidRDefault="00633067" w:rsidP="00F4459D">
      <w:pPr>
        <w:tabs>
          <w:tab w:val="left" w:pos="993"/>
          <w:tab w:val="left" w:pos="5385"/>
        </w:tabs>
        <w:spacing w:after="0" w:line="240" w:lineRule="auto"/>
        <w:ind w:firstLine="56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72</w:t>
      </w:r>
      <w:r w:rsidR="00983FC2" w:rsidRPr="005420FE">
        <w:rPr>
          <w:rFonts w:ascii="Times New Roman" w:eastAsia="Times New Roman" w:hAnsi="Times New Roman"/>
          <w:sz w:val="24"/>
          <w:szCs w:val="24"/>
          <w:lang w:eastAsia="lt-LT"/>
        </w:rPr>
        <w:t xml:space="preserve">. Bandomasis slėgis turi būti palaikomas 5 minutes ir po to sumažintas iki eksploatacinio. </w:t>
      </w:r>
      <w:r w:rsidR="00000BD3" w:rsidRPr="005420FE">
        <w:rPr>
          <w:rFonts w:ascii="Times New Roman" w:eastAsia="Times New Roman" w:hAnsi="Times New Roman"/>
          <w:sz w:val="24"/>
          <w:szCs w:val="24"/>
          <w:lang w:eastAsia="lt-LT"/>
        </w:rPr>
        <w:t>Palaikant e</w:t>
      </w:r>
      <w:r w:rsidR="00983FC2" w:rsidRPr="005420FE">
        <w:rPr>
          <w:rFonts w:ascii="Times New Roman" w:eastAsia="Times New Roman" w:hAnsi="Times New Roman"/>
          <w:sz w:val="24"/>
          <w:szCs w:val="24"/>
          <w:lang w:eastAsia="lt-LT"/>
        </w:rPr>
        <w:t>ksploatacin</w:t>
      </w:r>
      <w:r w:rsidR="00000BD3" w:rsidRPr="005420FE">
        <w:rPr>
          <w:rFonts w:ascii="Times New Roman" w:eastAsia="Times New Roman" w:hAnsi="Times New Roman"/>
          <w:sz w:val="24"/>
          <w:szCs w:val="24"/>
          <w:lang w:eastAsia="lt-LT"/>
        </w:rPr>
        <w:t>į</w:t>
      </w:r>
      <w:r w:rsidR="00983FC2" w:rsidRPr="005420FE">
        <w:rPr>
          <w:rFonts w:ascii="Times New Roman" w:eastAsia="Times New Roman" w:hAnsi="Times New Roman"/>
          <w:sz w:val="24"/>
          <w:szCs w:val="24"/>
          <w:lang w:eastAsia="lt-LT"/>
        </w:rPr>
        <w:t xml:space="preserve"> slėg</w:t>
      </w:r>
      <w:r w:rsidR="00000BD3" w:rsidRPr="005420FE">
        <w:rPr>
          <w:rFonts w:ascii="Times New Roman" w:eastAsia="Times New Roman" w:hAnsi="Times New Roman"/>
          <w:sz w:val="24"/>
          <w:szCs w:val="24"/>
          <w:lang w:eastAsia="lt-LT"/>
        </w:rPr>
        <w:t>į</w:t>
      </w:r>
      <w:r w:rsidR="00983FC2" w:rsidRPr="005420FE">
        <w:rPr>
          <w:rFonts w:ascii="Times New Roman" w:eastAsia="Times New Roman" w:hAnsi="Times New Roman"/>
          <w:sz w:val="24"/>
          <w:szCs w:val="24"/>
          <w:lang w:eastAsia="lt-LT"/>
        </w:rPr>
        <w:t xml:space="preserve"> vamzdynas turi būti apžiūrėtas </w:t>
      </w:r>
      <w:r w:rsidR="00000BD3" w:rsidRPr="005420FE">
        <w:rPr>
          <w:rFonts w:ascii="Times New Roman" w:eastAsia="Times New Roman" w:hAnsi="Times New Roman"/>
          <w:sz w:val="24"/>
          <w:szCs w:val="24"/>
          <w:lang w:eastAsia="lt-LT"/>
        </w:rPr>
        <w:t xml:space="preserve">per </w:t>
      </w:r>
      <w:r w:rsidR="00983FC2" w:rsidRPr="005420FE">
        <w:rPr>
          <w:rFonts w:ascii="Times New Roman" w:eastAsia="Times New Roman" w:hAnsi="Times New Roman"/>
          <w:sz w:val="24"/>
          <w:szCs w:val="24"/>
          <w:lang w:eastAsia="lt-LT"/>
        </w:rPr>
        <w:t>vis</w:t>
      </w:r>
      <w:r w:rsidR="00000BD3" w:rsidRPr="005420FE">
        <w:rPr>
          <w:rFonts w:ascii="Times New Roman" w:eastAsia="Times New Roman" w:hAnsi="Times New Roman"/>
          <w:sz w:val="24"/>
          <w:szCs w:val="24"/>
          <w:lang w:eastAsia="lt-LT"/>
        </w:rPr>
        <w:t>ą</w:t>
      </w:r>
      <w:r w:rsidR="00983FC2" w:rsidRPr="005420FE">
        <w:rPr>
          <w:rFonts w:ascii="Times New Roman" w:eastAsia="Times New Roman" w:hAnsi="Times New Roman"/>
          <w:sz w:val="24"/>
          <w:szCs w:val="24"/>
          <w:lang w:eastAsia="lt-LT"/>
        </w:rPr>
        <w:t xml:space="preserve"> jo ilg</w:t>
      </w:r>
      <w:r w:rsidR="00000BD3" w:rsidRPr="005420FE">
        <w:rPr>
          <w:rFonts w:ascii="Times New Roman" w:eastAsia="Times New Roman" w:hAnsi="Times New Roman"/>
          <w:sz w:val="24"/>
          <w:szCs w:val="24"/>
          <w:lang w:eastAsia="lt-LT"/>
        </w:rPr>
        <w:t>į</w:t>
      </w:r>
      <w:r w:rsidR="00983FC2" w:rsidRPr="005420FE">
        <w:rPr>
          <w:rFonts w:ascii="Times New Roman" w:eastAsia="Times New Roman" w:hAnsi="Times New Roman"/>
          <w:sz w:val="24"/>
          <w:szCs w:val="24"/>
          <w:lang w:eastAsia="lt-LT"/>
        </w:rPr>
        <w:t>. Hidraulinis bandymas stiprumui ir sandarumui laikomas išlaikytu, jei per 5 minutes nebuvo slėgio kritimo, nerasta nesandarumo požymių suvirinimo siūlių vietose, pratekėjimų pagrindiniuose vamzdynuose, flanšiniuose sujungimuose, armatūroje, kompensatoriuose ir kitų sujungimų elementuose. Neturi būti poslinkių ir deformacijų požymių vamzdynuose ir nejudamose atramose.</w:t>
      </w:r>
    </w:p>
    <w:p w14:paraId="7BF86E2F" w14:textId="0C38AF07" w:rsidR="00587498" w:rsidRPr="005420FE" w:rsidRDefault="00633067" w:rsidP="0009183C">
      <w:pPr>
        <w:tabs>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73</w:t>
      </w:r>
      <w:r w:rsidR="00983FC2" w:rsidRPr="005420FE">
        <w:rPr>
          <w:rFonts w:ascii="Times New Roman" w:eastAsia="Times New Roman" w:hAnsi="Times New Roman"/>
          <w:sz w:val="24"/>
          <w:szCs w:val="24"/>
          <w:lang w:eastAsia="lt-LT"/>
        </w:rPr>
        <w:t xml:space="preserve">. Atlikus </w:t>
      </w:r>
      <w:r w:rsidR="00507910" w:rsidRPr="005420FE">
        <w:rPr>
          <w:rFonts w:ascii="Times New Roman" w:eastAsia="Times New Roman" w:hAnsi="Times New Roman"/>
          <w:sz w:val="24"/>
          <w:szCs w:val="24"/>
          <w:lang w:eastAsia="lt-LT"/>
        </w:rPr>
        <w:t>D</w:t>
      </w:r>
      <w:r w:rsidR="00983FC2" w:rsidRPr="005420FE">
        <w:rPr>
          <w:rFonts w:ascii="Times New Roman" w:eastAsia="Times New Roman" w:hAnsi="Times New Roman"/>
          <w:sz w:val="24"/>
          <w:szCs w:val="24"/>
          <w:lang w:eastAsia="lt-LT"/>
        </w:rPr>
        <w:t xml:space="preserve">arbus, vamzdynas išplaunamas vandeniu. </w:t>
      </w:r>
      <w:r w:rsidR="00C51CD5" w:rsidRPr="005420FE">
        <w:rPr>
          <w:rFonts w:ascii="Times New Roman" w:eastAsia="Times New Roman" w:hAnsi="Times New Roman"/>
          <w:sz w:val="24"/>
          <w:szCs w:val="24"/>
          <w:lang w:eastAsia="lt-LT"/>
        </w:rPr>
        <w:t>Galutinė v</w:t>
      </w:r>
      <w:r w:rsidR="00983FC2" w:rsidRPr="005420FE">
        <w:rPr>
          <w:rFonts w:ascii="Times New Roman" w:eastAsia="Times New Roman" w:hAnsi="Times New Roman"/>
          <w:sz w:val="24"/>
          <w:szCs w:val="24"/>
          <w:lang w:eastAsia="lt-LT"/>
        </w:rPr>
        <w:t>andens kokybė remontuojamame vamzdyne turi atitikti Elektrinių ir elektros tinklų eksploatavimo taisyklių</w:t>
      </w:r>
      <w:r w:rsidR="006339A4" w:rsidRPr="005420FE">
        <w:rPr>
          <w:rFonts w:ascii="Times New Roman" w:eastAsia="Times New Roman" w:hAnsi="Times New Roman"/>
          <w:sz w:val="24"/>
          <w:szCs w:val="24"/>
          <w:lang w:eastAsia="lt-LT"/>
        </w:rPr>
        <w:t xml:space="preserve">, patvirtintų </w:t>
      </w:r>
      <w:r w:rsidR="00983FC2" w:rsidRPr="005420FE">
        <w:rPr>
          <w:rFonts w:ascii="Times New Roman" w:eastAsia="Times New Roman" w:hAnsi="Times New Roman"/>
          <w:sz w:val="24"/>
          <w:szCs w:val="24"/>
          <w:lang w:eastAsia="lt-LT"/>
        </w:rPr>
        <w:t>Lietuvos Respublikos energetikos ministro 2012 m. spalio 29 d. įsakymas Nr. 1-211</w:t>
      </w:r>
      <w:r w:rsidR="00027DBF" w:rsidRPr="005420FE">
        <w:rPr>
          <w:rFonts w:ascii="Times New Roman" w:eastAsia="Times New Roman" w:hAnsi="Times New Roman"/>
          <w:sz w:val="24"/>
          <w:szCs w:val="24"/>
          <w:lang w:eastAsia="lt-LT"/>
        </w:rPr>
        <w:t xml:space="preserve"> (aktuali redakcija)</w:t>
      </w:r>
      <w:r w:rsidR="006339A4" w:rsidRPr="005420FE">
        <w:rPr>
          <w:rFonts w:ascii="Times New Roman" w:eastAsia="Times New Roman" w:hAnsi="Times New Roman"/>
          <w:sz w:val="24"/>
          <w:szCs w:val="24"/>
          <w:lang w:eastAsia="lt-LT"/>
        </w:rPr>
        <w:t>,</w:t>
      </w:r>
      <w:r w:rsidR="00983FC2" w:rsidRPr="005420FE">
        <w:rPr>
          <w:rFonts w:ascii="Times New Roman" w:eastAsia="Times New Roman" w:hAnsi="Times New Roman"/>
          <w:sz w:val="24"/>
          <w:szCs w:val="24"/>
          <w:lang w:eastAsia="lt-LT"/>
        </w:rPr>
        <w:t xml:space="preserve"> 742</w:t>
      </w:r>
      <w:r w:rsidR="000F4542" w:rsidRPr="005420FE">
        <w:rPr>
          <w:rFonts w:ascii="Times New Roman" w:eastAsia="Times New Roman" w:hAnsi="Times New Roman"/>
          <w:sz w:val="24"/>
          <w:szCs w:val="24"/>
          <w:lang w:eastAsia="lt-LT"/>
        </w:rPr>
        <w:t> </w:t>
      </w:r>
      <w:r w:rsidR="00983FC2" w:rsidRPr="005420FE">
        <w:rPr>
          <w:rFonts w:ascii="Times New Roman" w:eastAsia="Times New Roman" w:hAnsi="Times New Roman"/>
          <w:sz w:val="24"/>
          <w:szCs w:val="24"/>
          <w:lang w:eastAsia="lt-LT"/>
        </w:rPr>
        <w:t>punkte keliam</w:t>
      </w:r>
      <w:r w:rsidR="003F6ACF">
        <w:rPr>
          <w:rFonts w:ascii="Times New Roman" w:eastAsia="Times New Roman" w:hAnsi="Times New Roman"/>
          <w:sz w:val="24"/>
          <w:szCs w:val="24"/>
          <w:lang w:eastAsia="lt-LT"/>
        </w:rPr>
        <w:t>us</w:t>
      </w:r>
      <w:r w:rsidR="00983FC2" w:rsidRPr="005420FE">
        <w:rPr>
          <w:rFonts w:ascii="Times New Roman" w:eastAsia="Times New Roman" w:hAnsi="Times New Roman"/>
          <w:sz w:val="24"/>
          <w:szCs w:val="24"/>
          <w:lang w:eastAsia="lt-LT"/>
        </w:rPr>
        <w:t xml:space="preserve"> reikalavim</w:t>
      </w:r>
      <w:r w:rsidR="003F6ACF">
        <w:rPr>
          <w:rFonts w:ascii="Times New Roman" w:eastAsia="Times New Roman" w:hAnsi="Times New Roman"/>
          <w:sz w:val="24"/>
          <w:szCs w:val="24"/>
          <w:lang w:eastAsia="lt-LT"/>
        </w:rPr>
        <w:t>us</w:t>
      </w:r>
      <w:r w:rsidR="00983FC2" w:rsidRPr="005420FE">
        <w:rPr>
          <w:rFonts w:ascii="Times New Roman" w:eastAsia="Times New Roman" w:hAnsi="Times New Roman"/>
          <w:sz w:val="24"/>
          <w:szCs w:val="24"/>
          <w:lang w:eastAsia="lt-LT"/>
        </w:rPr>
        <w:t xml:space="preserve">. Vandens kokybę, paėmus mėginį, nustato </w:t>
      </w:r>
      <w:r w:rsidR="00027DBF" w:rsidRPr="005420FE">
        <w:rPr>
          <w:rFonts w:ascii="Times New Roman" w:eastAsia="Times New Roman" w:hAnsi="Times New Roman"/>
          <w:sz w:val="24"/>
          <w:szCs w:val="24"/>
        </w:rPr>
        <w:t>Perkantysis subjektas</w:t>
      </w:r>
      <w:r w:rsidR="00983FC2" w:rsidRPr="005420FE">
        <w:rPr>
          <w:rFonts w:ascii="Times New Roman" w:eastAsia="Times New Roman" w:hAnsi="Times New Roman"/>
          <w:sz w:val="24"/>
          <w:szCs w:val="24"/>
          <w:lang w:eastAsia="lt-LT"/>
        </w:rPr>
        <w:t>, rezultatus įforminant aktu.</w:t>
      </w:r>
    </w:p>
    <w:p w14:paraId="0B81956F" w14:textId="77777777" w:rsidR="0009183C" w:rsidRPr="005420FE" w:rsidRDefault="0009183C" w:rsidP="00F4459D">
      <w:pPr>
        <w:spacing w:after="0" w:line="240" w:lineRule="auto"/>
        <w:ind w:firstLine="567"/>
        <w:jc w:val="center"/>
        <w:rPr>
          <w:rFonts w:ascii="Times New Roman" w:hAnsi="Times New Roman"/>
          <w:b/>
          <w:noProof/>
          <w:sz w:val="24"/>
          <w:szCs w:val="24"/>
          <w:shd w:val="clear" w:color="auto" w:fill="FFFFFF"/>
          <w:lang w:eastAsia="lt-LT"/>
        </w:rPr>
      </w:pPr>
    </w:p>
    <w:p w14:paraId="3AB3C687" w14:textId="490779C3" w:rsidR="00A06AEA" w:rsidRPr="005420FE" w:rsidRDefault="003A4EB3" w:rsidP="00A06AEA">
      <w:pPr>
        <w:pStyle w:val="Sraopastraipa"/>
        <w:tabs>
          <w:tab w:val="left" w:pos="851"/>
          <w:tab w:val="left" w:pos="5385"/>
          <w:tab w:val="left" w:pos="5670"/>
        </w:tabs>
        <w:spacing w:after="0" w:line="240" w:lineRule="auto"/>
        <w:ind w:left="567"/>
        <w:jc w:val="center"/>
        <w:rPr>
          <w:rFonts w:ascii="Times New Roman" w:eastAsia="Times New Roman" w:hAnsi="Times New Roman"/>
          <w:b/>
          <w:sz w:val="24"/>
          <w:szCs w:val="24"/>
          <w:lang w:eastAsia="lt-LT"/>
        </w:rPr>
      </w:pPr>
      <w:r w:rsidRPr="005420FE">
        <w:rPr>
          <w:rFonts w:ascii="Times New Roman" w:eastAsia="Times New Roman" w:hAnsi="Times New Roman"/>
          <w:b/>
          <w:sz w:val="24"/>
          <w:szCs w:val="24"/>
          <w:lang w:eastAsia="lt-LT"/>
        </w:rPr>
        <w:t>IX</w:t>
      </w:r>
      <w:r w:rsidR="00A06AEA" w:rsidRPr="005420FE">
        <w:rPr>
          <w:rFonts w:ascii="Times New Roman" w:eastAsia="Times New Roman" w:hAnsi="Times New Roman"/>
          <w:b/>
          <w:sz w:val="24"/>
          <w:szCs w:val="24"/>
          <w:lang w:eastAsia="lt-LT"/>
        </w:rPr>
        <w:t>. KITOS SĄLYGOS</w:t>
      </w:r>
    </w:p>
    <w:p w14:paraId="1DD3F1BA" w14:textId="77777777" w:rsidR="00A06AEA" w:rsidRPr="005420FE" w:rsidRDefault="00A06AEA" w:rsidP="00A06AEA">
      <w:pPr>
        <w:pStyle w:val="Sraopastraipa"/>
        <w:tabs>
          <w:tab w:val="left" w:pos="851"/>
          <w:tab w:val="left" w:pos="5385"/>
          <w:tab w:val="left" w:pos="5670"/>
        </w:tabs>
        <w:spacing w:after="0" w:line="240" w:lineRule="auto"/>
        <w:ind w:left="567"/>
        <w:jc w:val="center"/>
        <w:rPr>
          <w:rFonts w:ascii="Times New Roman" w:eastAsia="Times New Roman" w:hAnsi="Times New Roman"/>
          <w:b/>
          <w:sz w:val="24"/>
          <w:szCs w:val="24"/>
          <w:lang w:eastAsia="lt-LT"/>
        </w:rPr>
      </w:pPr>
    </w:p>
    <w:p w14:paraId="3534D887" w14:textId="17D0AEDE" w:rsidR="00463BC7" w:rsidRPr="005420FE" w:rsidRDefault="00633067" w:rsidP="00E64F0E">
      <w:pPr>
        <w:tabs>
          <w:tab w:val="left" w:pos="0"/>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74</w:t>
      </w:r>
      <w:r w:rsidR="00463BC7" w:rsidRPr="005420FE">
        <w:rPr>
          <w:rFonts w:ascii="Times New Roman" w:hAnsi="Times New Roman"/>
          <w:sz w:val="24"/>
          <w:szCs w:val="24"/>
        </w:rPr>
        <w:t xml:space="preserve">. Darbų vykdymo metu nustačius, kad yra neblaivių ar apsvaigusių nuo narkotinių, psichotropinių ir / ar toksinių medžiagų Tiekėjo darbuotojų ir nepriklausomai nuo to ar buvo sustabdyti Darbai, Tiekėjas </w:t>
      </w:r>
      <w:r w:rsidR="00027DBF" w:rsidRPr="005420FE">
        <w:rPr>
          <w:rFonts w:ascii="Times New Roman" w:eastAsia="Times New Roman" w:hAnsi="Times New Roman"/>
          <w:sz w:val="24"/>
          <w:szCs w:val="24"/>
        </w:rPr>
        <w:t>Perkančiajam subjektui</w:t>
      </w:r>
      <w:r w:rsidR="00027DBF" w:rsidRPr="005420FE">
        <w:rPr>
          <w:rFonts w:ascii="Times New Roman" w:hAnsi="Times New Roman"/>
          <w:sz w:val="24"/>
          <w:szCs w:val="24"/>
        </w:rPr>
        <w:t xml:space="preserve"> </w:t>
      </w:r>
      <w:r w:rsidR="009C288B" w:rsidRPr="005420FE">
        <w:rPr>
          <w:rFonts w:ascii="Times New Roman" w:hAnsi="Times New Roman"/>
          <w:sz w:val="24"/>
          <w:szCs w:val="24"/>
        </w:rPr>
        <w:t xml:space="preserve">pareikalavus </w:t>
      </w:r>
      <w:r w:rsidR="00463BC7" w:rsidRPr="005420FE">
        <w:rPr>
          <w:rFonts w:ascii="Times New Roman" w:hAnsi="Times New Roman"/>
          <w:sz w:val="24"/>
          <w:szCs w:val="24"/>
        </w:rPr>
        <w:t xml:space="preserve">mokės </w:t>
      </w:r>
      <w:r w:rsidR="00FC0878" w:rsidRPr="005420FE">
        <w:rPr>
          <w:rFonts w:ascii="Times New Roman" w:hAnsi="Times New Roman"/>
          <w:color w:val="000000" w:themeColor="text1"/>
          <w:sz w:val="24"/>
          <w:szCs w:val="24"/>
        </w:rPr>
        <w:t>3000,00 (tr</w:t>
      </w:r>
      <w:r w:rsidR="003F6ACF">
        <w:rPr>
          <w:rFonts w:ascii="Times New Roman" w:hAnsi="Times New Roman"/>
          <w:color w:val="000000" w:themeColor="text1"/>
          <w:sz w:val="24"/>
          <w:szCs w:val="24"/>
        </w:rPr>
        <w:t>ijų</w:t>
      </w:r>
      <w:r w:rsidR="00FC0878" w:rsidRPr="005420FE">
        <w:rPr>
          <w:rFonts w:ascii="Times New Roman" w:hAnsi="Times New Roman"/>
          <w:color w:val="000000" w:themeColor="text1"/>
          <w:sz w:val="24"/>
          <w:szCs w:val="24"/>
        </w:rPr>
        <w:t xml:space="preserve"> tūkstanči</w:t>
      </w:r>
      <w:r w:rsidR="003F6ACF">
        <w:rPr>
          <w:rFonts w:ascii="Times New Roman" w:hAnsi="Times New Roman"/>
          <w:color w:val="000000" w:themeColor="text1"/>
          <w:sz w:val="24"/>
          <w:szCs w:val="24"/>
        </w:rPr>
        <w:t>ų</w:t>
      </w:r>
      <w:r w:rsidR="00463BC7" w:rsidRPr="005420FE">
        <w:rPr>
          <w:rFonts w:ascii="Times New Roman" w:hAnsi="Times New Roman"/>
          <w:color w:val="000000" w:themeColor="text1"/>
          <w:sz w:val="24"/>
          <w:szCs w:val="24"/>
        </w:rPr>
        <w:t xml:space="preserve">) </w:t>
      </w:r>
      <w:r w:rsidR="00463BC7" w:rsidRPr="005420FE">
        <w:rPr>
          <w:rFonts w:ascii="Times New Roman" w:hAnsi="Times New Roman"/>
          <w:sz w:val="24"/>
          <w:szCs w:val="24"/>
        </w:rPr>
        <w:t xml:space="preserve">Eur baudą už kiekvieną nustatytą darbuotoją. </w:t>
      </w:r>
      <w:r w:rsidR="0009183C" w:rsidRPr="005420FE">
        <w:rPr>
          <w:rFonts w:ascii="Times New Roman" w:hAnsi="Times New Roman"/>
          <w:sz w:val="24"/>
          <w:szCs w:val="24"/>
        </w:rPr>
        <w:t xml:space="preserve">Darbuotojas pripažįstamas neblaiviu, kai etilo alkoholio </w:t>
      </w:r>
      <w:r w:rsidR="0009183C" w:rsidRPr="005420FE">
        <w:rPr>
          <w:rFonts w:ascii="Times New Roman" w:hAnsi="Times New Roman"/>
          <w:sz w:val="24"/>
          <w:szCs w:val="24"/>
        </w:rPr>
        <w:lastRenderedPageBreak/>
        <w:t>koncentracija biologinėse organizmo terpėse – iškvėptame ore, kraujyje ir kituose organizmo skysčiuose viršija 0,00 promilės.</w:t>
      </w:r>
    </w:p>
    <w:p w14:paraId="47638696" w14:textId="5E574040" w:rsidR="00463BC7" w:rsidRPr="005420FE" w:rsidRDefault="00633067" w:rsidP="00E64F0E">
      <w:pPr>
        <w:tabs>
          <w:tab w:val="left" w:pos="426"/>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75</w:t>
      </w:r>
      <w:r w:rsidR="00463BC7" w:rsidRPr="005420FE">
        <w:rPr>
          <w:rFonts w:ascii="Times New Roman" w:hAnsi="Times New Roman"/>
          <w:sz w:val="24"/>
          <w:szCs w:val="24"/>
        </w:rPr>
        <w:t xml:space="preserve">. </w:t>
      </w:r>
      <w:r w:rsidR="00027DBF" w:rsidRPr="005420FE">
        <w:rPr>
          <w:rFonts w:ascii="Times New Roman" w:eastAsia="Times New Roman" w:hAnsi="Times New Roman"/>
          <w:sz w:val="24"/>
          <w:szCs w:val="24"/>
        </w:rPr>
        <w:t xml:space="preserve">Perkančiojo subjekto </w:t>
      </w:r>
      <w:r w:rsidR="00463BC7" w:rsidRPr="005420FE">
        <w:rPr>
          <w:rFonts w:ascii="Times New Roman" w:hAnsi="Times New Roman"/>
          <w:sz w:val="24"/>
          <w:szCs w:val="24"/>
        </w:rPr>
        <w:t xml:space="preserve">Darbų saugos ir sveikatos specialistams bei darbuotojams, vykdantiems </w:t>
      </w:r>
      <w:r w:rsidR="00027DBF" w:rsidRPr="005420FE">
        <w:rPr>
          <w:rFonts w:ascii="Times New Roman" w:hAnsi="Times New Roman"/>
          <w:sz w:val="24"/>
          <w:szCs w:val="24"/>
        </w:rPr>
        <w:t>Darbų</w:t>
      </w:r>
      <w:r w:rsidR="00507910" w:rsidRPr="005420FE">
        <w:rPr>
          <w:rFonts w:ascii="Times New Roman" w:hAnsi="Times New Roman"/>
          <w:sz w:val="24"/>
          <w:szCs w:val="24"/>
        </w:rPr>
        <w:t xml:space="preserve"> </w:t>
      </w:r>
      <w:r w:rsidR="00463BC7" w:rsidRPr="005420FE">
        <w:rPr>
          <w:rFonts w:ascii="Times New Roman" w:hAnsi="Times New Roman"/>
          <w:sz w:val="24"/>
          <w:szCs w:val="24"/>
        </w:rPr>
        <w:t>techninę priežiūrą ir kontrolę, nustačius darbuotojų saugos ir sveikatos, gaisrinės saugos, techninės saugos, civilinės saugos, aplinkos apsaugos ar Darbų vykdymo t</w:t>
      </w:r>
      <w:r w:rsidR="00412B36" w:rsidRPr="005420FE">
        <w:rPr>
          <w:rFonts w:ascii="Times New Roman" w:hAnsi="Times New Roman"/>
          <w:sz w:val="24"/>
          <w:szCs w:val="24"/>
        </w:rPr>
        <w:t xml:space="preserve">echnologinius pažeidimus, Tiekėjas, </w:t>
      </w:r>
      <w:r w:rsidR="00027DBF" w:rsidRPr="005420FE">
        <w:rPr>
          <w:rFonts w:ascii="Times New Roman" w:eastAsia="Times New Roman" w:hAnsi="Times New Roman"/>
          <w:sz w:val="24"/>
          <w:szCs w:val="24"/>
        </w:rPr>
        <w:t>Perkančiajam subjektui</w:t>
      </w:r>
      <w:r w:rsidR="0050560E" w:rsidRPr="005420FE">
        <w:rPr>
          <w:rFonts w:ascii="Times New Roman" w:eastAsia="Times New Roman" w:hAnsi="Times New Roman"/>
          <w:sz w:val="24"/>
          <w:szCs w:val="24"/>
        </w:rPr>
        <w:t xml:space="preserve"> </w:t>
      </w:r>
      <w:r w:rsidR="00463BC7" w:rsidRPr="005420FE">
        <w:rPr>
          <w:rFonts w:ascii="Times New Roman" w:hAnsi="Times New Roman"/>
          <w:sz w:val="24"/>
          <w:szCs w:val="24"/>
        </w:rPr>
        <w:t xml:space="preserve">pareikalavus, mokės </w:t>
      </w:r>
      <w:r w:rsidR="00FC0878" w:rsidRPr="005420FE">
        <w:rPr>
          <w:rFonts w:ascii="Times New Roman" w:hAnsi="Times New Roman"/>
          <w:color w:val="000000" w:themeColor="text1"/>
          <w:sz w:val="24"/>
          <w:szCs w:val="24"/>
        </w:rPr>
        <w:t>30</w:t>
      </w:r>
      <w:r w:rsidR="00463BC7" w:rsidRPr="005420FE">
        <w:rPr>
          <w:rFonts w:ascii="Times New Roman" w:hAnsi="Times New Roman"/>
          <w:color w:val="000000" w:themeColor="text1"/>
          <w:sz w:val="24"/>
          <w:szCs w:val="24"/>
        </w:rPr>
        <w:t>00,00 (</w:t>
      </w:r>
      <w:r w:rsidR="00FC0878" w:rsidRPr="005420FE">
        <w:rPr>
          <w:rFonts w:ascii="Times New Roman" w:hAnsi="Times New Roman"/>
          <w:color w:val="000000" w:themeColor="text1"/>
          <w:sz w:val="24"/>
          <w:szCs w:val="24"/>
        </w:rPr>
        <w:t>tr</w:t>
      </w:r>
      <w:r w:rsidR="003F6ACF">
        <w:rPr>
          <w:rFonts w:ascii="Times New Roman" w:hAnsi="Times New Roman"/>
          <w:color w:val="000000" w:themeColor="text1"/>
          <w:sz w:val="24"/>
          <w:szCs w:val="24"/>
        </w:rPr>
        <w:t>ijų</w:t>
      </w:r>
      <w:r w:rsidR="00FC0878" w:rsidRPr="005420FE">
        <w:rPr>
          <w:rFonts w:ascii="Times New Roman" w:hAnsi="Times New Roman"/>
          <w:color w:val="000000" w:themeColor="text1"/>
          <w:sz w:val="24"/>
          <w:szCs w:val="24"/>
        </w:rPr>
        <w:t xml:space="preserve"> tūkstanči</w:t>
      </w:r>
      <w:r w:rsidR="003F6ACF">
        <w:rPr>
          <w:rFonts w:ascii="Times New Roman" w:hAnsi="Times New Roman"/>
          <w:color w:val="000000" w:themeColor="text1"/>
          <w:sz w:val="24"/>
          <w:szCs w:val="24"/>
        </w:rPr>
        <w:t>ų</w:t>
      </w:r>
      <w:r w:rsidR="00463BC7" w:rsidRPr="005420FE">
        <w:rPr>
          <w:rFonts w:ascii="Times New Roman" w:hAnsi="Times New Roman"/>
          <w:color w:val="000000" w:themeColor="text1"/>
          <w:sz w:val="24"/>
          <w:szCs w:val="24"/>
        </w:rPr>
        <w:t xml:space="preserve">) </w:t>
      </w:r>
      <w:r w:rsidR="00463BC7" w:rsidRPr="005420FE">
        <w:rPr>
          <w:rFonts w:ascii="Times New Roman" w:hAnsi="Times New Roman"/>
          <w:sz w:val="24"/>
          <w:szCs w:val="24"/>
        </w:rPr>
        <w:t xml:space="preserve">Eur baudą už kiekvieną nustatytą atvejį. </w:t>
      </w:r>
    </w:p>
    <w:p w14:paraId="39844581" w14:textId="782009AF" w:rsidR="00E9533A" w:rsidRPr="005420FE" w:rsidRDefault="00633067" w:rsidP="006842A0">
      <w:pPr>
        <w:tabs>
          <w:tab w:val="left" w:pos="567"/>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76</w:t>
      </w:r>
      <w:r w:rsidR="00463BC7" w:rsidRPr="005420FE">
        <w:rPr>
          <w:rFonts w:ascii="Times New Roman" w:hAnsi="Times New Roman"/>
          <w:sz w:val="24"/>
          <w:szCs w:val="24"/>
        </w:rPr>
        <w:t xml:space="preserve">. Tiekėjas pradėjęs </w:t>
      </w:r>
      <w:r w:rsidR="00D32955">
        <w:rPr>
          <w:rFonts w:ascii="Times New Roman" w:hAnsi="Times New Roman"/>
          <w:sz w:val="24"/>
          <w:szCs w:val="24"/>
        </w:rPr>
        <w:t xml:space="preserve">ar vykdantis </w:t>
      </w:r>
      <w:r w:rsidR="00FC51E2" w:rsidRPr="005420FE">
        <w:rPr>
          <w:rFonts w:ascii="Times New Roman" w:hAnsi="Times New Roman"/>
          <w:sz w:val="24"/>
          <w:szCs w:val="24"/>
        </w:rPr>
        <w:t>D</w:t>
      </w:r>
      <w:r w:rsidR="00463BC7" w:rsidRPr="005420FE">
        <w:rPr>
          <w:rFonts w:ascii="Times New Roman" w:hAnsi="Times New Roman"/>
          <w:sz w:val="24"/>
          <w:szCs w:val="24"/>
        </w:rPr>
        <w:t xml:space="preserve">arbus be </w:t>
      </w:r>
      <w:r w:rsidR="00BD2AFD" w:rsidRPr="005420FE">
        <w:rPr>
          <w:rFonts w:ascii="Times New Roman" w:hAnsi="Times New Roman"/>
          <w:sz w:val="24"/>
          <w:szCs w:val="24"/>
        </w:rPr>
        <w:t>S</w:t>
      </w:r>
      <w:r w:rsidR="00463BC7" w:rsidRPr="005420FE">
        <w:rPr>
          <w:rFonts w:ascii="Times New Roman" w:hAnsi="Times New Roman"/>
          <w:sz w:val="24"/>
          <w:szCs w:val="24"/>
        </w:rPr>
        <w:t>tatybvietės perdavimo</w:t>
      </w:r>
      <w:r w:rsidR="008824FA" w:rsidRPr="005420FE">
        <w:rPr>
          <w:rFonts w:ascii="Times New Roman" w:hAnsi="Times New Roman"/>
          <w:sz w:val="24"/>
          <w:szCs w:val="24"/>
        </w:rPr>
        <w:t xml:space="preserve"> </w:t>
      </w:r>
      <w:r w:rsidR="00463BC7" w:rsidRPr="005420FE">
        <w:rPr>
          <w:rFonts w:ascii="Times New Roman" w:hAnsi="Times New Roman"/>
          <w:sz w:val="24"/>
          <w:szCs w:val="24"/>
        </w:rPr>
        <w:t>–</w:t>
      </w:r>
      <w:r w:rsidR="008824FA" w:rsidRPr="005420FE">
        <w:rPr>
          <w:rFonts w:ascii="Times New Roman" w:hAnsi="Times New Roman"/>
          <w:sz w:val="24"/>
          <w:szCs w:val="24"/>
        </w:rPr>
        <w:t xml:space="preserve"> </w:t>
      </w:r>
      <w:r w:rsidR="00463BC7" w:rsidRPr="005420FE">
        <w:rPr>
          <w:rFonts w:ascii="Times New Roman" w:hAnsi="Times New Roman"/>
          <w:sz w:val="24"/>
          <w:szCs w:val="24"/>
        </w:rPr>
        <w:t xml:space="preserve">priėmimo akto </w:t>
      </w:r>
      <w:r w:rsidR="00D32955">
        <w:rPr>
          <w:rFonts w:ascii="Times New Roman" w:hAnsi="Times New Roman"/>
          <w:sz w:val="24"/>
          <w:szCs w:val="24"/>
        </w:rPr>
        <w:t>ar</w:t>
      </w:r>
      <w:r w:rsidR="00463BC7" w:rsidRPr="005420FE">
        <w:rPr>
          <w:rFonts w:ascii="Times New Roman" w:hAnsi="Times New Roman"/>
          <w:sz w:val="24"/>
          <w:szCs w:val="24"/>
        </w:rPr>
        <w:t xml:space="preserve"> </w:t>
      </w:r>
      <w:r w:rsidR="00BD2AFD" w:rsidRPr="005420FE">
        <w:rPr>
          <w:rFonts w:ascii="Times New Roman" w:hAnsi="Times New Roman"/>
          <w:sz w:val="24"/>
          <w:szCs w:val="24"/>
        </w:rPr>
        <w:t>B</w:t>
      </w:r>
      <w:r w:rsidR="00463BC7" w:rsidRPr="005420FE">
        <w:rPr>
          <w:rFonts w:ascii="Times New Roman" w:hAnsi="Times New Roman"/>
          <w:sz w:val="24"/>
          <w:szCs w:val="24"/>
        </w:rPr>
        <w:t xml:space="preserve">endrojo nurodymo išdavimo, turės sumokėti 500 (penkių šimtų) Eur </w:t>
      </w:r>
      <w:r w:rsidR="0085196A" w:rsidRPr="005420FE">
        <w:rPr>
          <w:rFonts w:ascii="Times New Roman" w:hAnsi="Times New Roman"/>
          <w:sz w:val="24"/>
          <w:szCs w:val="24"/>
        </w:rPr>
        <w:t>baudą</w:t>
      </w:r>
      <w:r w:rsidR="00943CDF">
        <w:rPr>
          <w:rFonts w:ascii="Times New Roman" w:hAnsi="Times New Roman"/>
          <w:sz w:val="24"/>
          <w:szCs w:val="24"/>
        </w:rPr>
        <w:t xml:space="preserve"> už kiekvieną </w:t>
      </w:r>
      <w:r w:rsidR="009565F6">
        <w:rPr>
          <w:rFonts w:ascii="Times New Roman" w:hAnsi="Times New Roman"/>
          <w:sz w:val="24"/>
          <w:szCs w:val="24"/>
        </w:rPr>
        <w:t xml:space="preserve">nustatytą </w:t>
      </w:r>
      <w:r w:rsidR="00943CDF">
        <w:rPr>
          <w:rFonts w:ascii="Times New Roman" w:hAnsi="Times New Roman"/>
          <w:sz w:val="24"/>
          <w:szCs w:val="24"/>
        </w:rPr>
        <w:t>atvejį.</w:t>
      </w:r>
    </w:p>
    <w:p w14:paraId="226B3AFC" w14:textId="461DADA9" w:rsidR="0085196A" w:rsidRPr="005420FE" w:rsidRDefault="00633067" w:rsidP="00E64F0E">
      <w:pPr>
        <w:tabs>
          <w:tab w:val="left" w:pos="567"/>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77</w:t>
      </w:r>
      <w:r w:rsidR="00EB681D" w:rsidRPr="005420FE">
        <w:rPr>
          <w:rFonts w:ascii="Times New Roman" w:hAnsi="Times New Roman"/>
          <w:sz w:val="24"/>
          <w:szCs w:val="24"/>
        </w:rPr>
        <w:t xml:space="preserve">. </w:t>
      </w:r>
      <w:r w:rsidR="00D0700A" w:rsidRPr="005420FE">
        <w:rPr>
          <w:rFonts w:ascii="Times New Roman" w:hAnsi="Times New Roman"/>
          <w:sz w:val="24"/>
          <w:szCs w:val="24"/>
        </w:rPr>
        <w:t xml:space="preserve">Šios techninės specifikacijos </w:t>
      </w:r>
      <w:r>
        <w:rPr>
          <w:rFonts w:ascii="Times New Roman" w:hAnsi="Times New Roman"/>
          <w:sz w:val="24"/>
          <w:szCs w:val="24"/>
        </w:rPr>
        <w:t>74</w:t>
      </w:r>
      <w:r w:rsidR="0009183C" w:rsidRPr="005420FE">
        <w:rPr>
          <w:rFonts w:ascii="Times New Roman" w:hAnsi="Times New Roman"/>
          <w:sz w:val="24"/>
          <w:szCs w:val="24"/>
        </w:rPr>
        <w:t xml:space="preserve">, </w:t>
      </w:r>
      <w:r>
        <w:rPr>
          <w:rFonts w:ascii="Times New Roman" w:hAnsi="Times New Roman"/>
          <w:sz w:val="24"/>
          <w:szCs w:val="24"/>
        </w:rPr>
        <w:t>75</w:t>
      </w:r>
      <w:r w:rsidR="00EB681D" w:rsidRPr="005420FE">
        <w:rPr>
          <w:rFonts w:ascii="Times New Roman" w:hAnsi="Times New Roman"/>
          <w:sz w:val="24"/>
          <w:szCs w:val="24"/>
        </w:rPr>
        <w:t xml:space="preserve"> </w:t>
      </w:r>
      <w:r w:rsidR="00D0700A" w:rsidRPr="005420FE">
        <w:rPr>
          <w:rFonts w:ascii="Times New Roman" w:hAnsi="Times New Roman"/>
          <w:sz w:val="24"/>
          <w:szCs w:val="24"/>
        </w:rPr>
        <w:t>ir</w:t>
      </w:r>
      <w:r w:rsidR="0009183C" w:rsidRPr="005420FE">
        <w:rPr>
          <w:rFonts w:ascii="Times New Roman" w:hAnsi="Times New Roman"/>
          <w:sz w:val="24"/>
          <w:szCs w:val="24"/>
        </w:rPr>
        <w:t xml:space="preserve"> </w:t>
      </w:r>
      <w:r>
        <w:rPr>
          <w:rFonts w:ascii="Times New Roman" w:hAnsi="Times New Roman"/>
          <w:sz w:val="24"/>
          <w:szCs w:val="24"/>
        </w:rPr>
        <w:t>76</w:t>
      </w:r>
      <w:r w:rsidR="0085196A" w:rsidRPr="005420FE">
        <w:rPr>
          <w:rFonts w:ascii="Times New Roman" w:hAnsi="Times New Roman"/>
          <w:sz w:val="24"/>
          <w:szCs w:val="24"/>
        </w:rPr>
        <w:t xml:space="preserve"> p. nustatyti </w:t>
      </w:r>
      <w:r w:rsidR="00860D5D" w:rsidRPr="005420FE">
        <w:rPr>
          <w:rFonts w:ascii="Times New Roman" w:hAnsi="Times New Roman"/>
          <w:sz w:val="24"/>
          <w:szCs w:val="24"/>
        </w:rPr>
        <w:t xml:space="preserve">pažeidimai bus įforminami </w:t>
      </w:r>
      <w:r w:rsidR="00943CDF">
        <w:rPr>
          <w:rFonts w:ascii="Times New Roman" w:hAnsi="Times New Roman"/>
          <w:sz w:val="24"/>
          <w:szCs w:val="24"/>
        </w:rPr>
        <w:t>aktu</w:t>
      </w:r>
      <w:r w:rsidR="0085196A" w:rsidRPr="005420FE">
        <w:rPr>
          <w:rFonts w:ascii="Times New Roman" w:hAnsi="Times New Roman"/>
          <w:sz w:val="24"/>
          <w:szCs w:val="24"/>
        </w:rPr>
        <w:t>.</w:t>
      </w:r>
      <w:r w:rsidR="00D744B0" w:rsidRPr="005420FE">
        <w:rPr>
          <w:rFonts w:ascii="Times New Roman" w:hAnsi="Times New Roman"/>
          <w:sz w:val="24"/>
          <w:szCs w:val="24"/>
        </w:rPr>
        <w:t xml:space="preserve"> </w:t>
      </w:r>
      <w:r w:rsidR="003F6ACF">
        <w:rPr>
          <w:rFonts w:ascii="Times New Roman" w:hAnsi="Times New Roman"/>
          <w:sz w:val="24"/>
          <w:szCs w:val="24"/>
        </w:rPr>
        <w:t>Akto</w:t>
      </w:r>
      <w:r w:rsidR="00D744B0" w:rsidRPr="005420FE">
        <w:rPr>
          <w:rFonts w:ascii="Times New Roman" w:hAnsi="Times New Roman"/>
          <w:sz w:val="24"/>
          <w:szCs w:val="24"/>
        </w:rPr>
        <w:t xml:space="preserve"> surašy</w:t>
      </w:r>
      <w:r w:rsidR="00BD2AFD" w:rsidRPr="005420FE">
        <w:rPr>
          <w:rFonts w:ascii="Times New Roman" w:hAnsi="Times New Roman"/>
          <w:sz w:val="24"/>
          <w:szCs w:val="24"/>
        </w:rPr>
        <w:t>mą</w:t>
      </w:r>
      <w:r w:rsidR="00D744B0" w:rsidRPr="005420FE">
        <w:rPr>
          <w:rFonts w:ascii="Times New Roman" w:hAnsi="Times New Roman"/>
          <w:sz w:val="24"/>
          <w:szCs w:val="24"/>
        </w:rPr>
        <w:t xml:space="preserve"> gal</w:t>
      </w:r>
      <w:r w:rsidR="003F6ACF">
        <w:rPr>
          <w:rFonts w:ascii="Times New Roman" w:hAnsi="Times New Roman"/>
          <w:sz w:val="24"/>
          <w:szCs w:val="24"/>
        </w:rPr>
        <w:t>i</w:t>
      </w:r>
      <w:r w:rsidR="00D744B0" w:rsidRPr="005420FE">
        <w:rPr>
          <w:rFonts w:ascii="Times New Roman" w:hAnsi="Times New Roman"/>
          <w:sz w:val="24"/>
          <w:szCs w:val="24"/>
        </w:rPr>
        <w:t xml:space="preserve"> inicijuoti </w:t>
      </w:r>
      <w:r w:rsidR="003C3B2D" w:rsidRPr="005420FE">
        <w:rPr>
          <w:rFonts w:ascii="Times New Roman" w:eastAsia="Times New Roman" w:hAnsi="Times New Roman"/>
          <w:sz w:val="24"/>
          <w:szCs w:val="24"/>
        </w:rPr>
        <w:t>Perkan</w:t>
      </w:r>
      <w:r w:rsidR="00E9533A" w:rsidRPr="005420FE">
        <w:rPr>
          <w:rFonts w:ascii="Times New Roman" w:eastAsia="Times New Roman" w:hAnsi="Times New Roman"/>
          <w:sz w:val="24"/>
          <w:szCs w:val="24"/>
        </w:rPr>
        <w:t>tysis subjektas</w:t>
      </w:r>
      <w:r w:rsidR="003C3B2D" w:rsidRPr="005420FE">
        <w:rPr>
          <w:rFonts w:ascii="Times New Roman" w:eastAsia="Times New Roman" w:hAnsi="Times New Roman"/>
          <w:sz w:val="24"/>
          <w:szCs w:val="24"/>
        </w:rPr>
        <w:t xml:space="preserve"> </w:t>
      </w:r>
      <w:r w:rsidR="00D744B0" w:rsidRPr="005420FE">
        <w:rPr>
          <w:rFonts w:ascii="Times New Roman" w:hAnsi="Times New Roman"/>
          <w:sz w:val="24"/>
          <w:szCs w:val="24"/>
        </w:rPr>
        <w:t xml:space="preserve">ar </w:t>
      </w:r>
      <w:r w:rsidR="003C3B2D" w:rsidRPr="005420FE">
        <w:rPr>
          <w:rFonts w:ascii="Times New Roman" w:hAnsi="Times New Roman"/>
          <w:sz w:val="24"/>
          <w:szCs w:val="24"/>
        </w:rPr>
        <w:t xml:space="preserve">jo </w:t>
      </w:r>
      <w:r w:rsidR="00D744B0" w:rsidRPr="005420FE">
        <w:rPr>
          <w:rFonts w:ascii="Times New Roman" w:hAnsi="Times New Roman"/>
          <w:sz w:val="24"/>
          <w:szCs w:val="24"/>
        </w:rPr>
        <w:t>įgalioti asmenys.</w:t>
      </w:r>
    </w:p>
    <w:p w14:paraId="06C29637" w14:textId="2C1258AF" w:rsidR="00FE2FE2" w:rsidRDefault="00633067" w:rsidP="00E64F0E">
      <w:pPr>
        <w:tabs>
          <w:tab w:val="left" w:pos="567"/>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78</w:t>
      </w:r>
      <w:r w:rsidR="00FE2FE2" w:rsidRPr="005420FE">
        <w:rPr>
          <w:rFonts w:ascii="Times New Roman" w:hAnsi="Times New Roman"/>
          <w:sz w:val="24"/>
          <w:szCs w:val="24"/>
        </w:rPr>
        <w:t xml:space="preserve">. Tiekėjo darbuotojai darbo vietoje su savimi </w:t>
      </w:r>
      <w:r w:rsidR="0092201D" w:rsidRPr="005420FE">
        <w:rPr>
          <w:rFonts w:ascii="Times New Roman" w:hAnsi="Times New Roman"/>
          <w:sz w:val="24"/>
          <w:szCs w:val="24"/>
        </w:rPr>
        <w:t>prival</w:t>
      </w:r>
      <w:r w:rsidR="003F6ACF">
        <w:rPr>
          <w:rFonts w:ascii="Times New Roman" w:hAnsi="Times New Roman"/>
          <w:sz w:val="24"/>
          <w:szCs w:val="24"/>
        </w:rPr>
        <w:t>o</w:t>
      </w:r>
      <w:r w:rsidR="00FE2FE2" w:rsidRPr="005420FE">
        <w:rPr>
          <w:rFonts w:ascii="Times New Roman" w:hAnsi="Times New Roman"/>
          <w:sz w:val="24"/>
          <w:szCs w:val="24"/>
        </w:rPr>
        <w:t xml:space="preserve"> turėti energetikos darbuotojo  pažymėjimą.</w:t>
      </w:r>
    </w:p>
    <w:p w14:paraId="1EAC40A0" w14:textId="04A6D95E" w:rsidR="00D32955" w:rsidRPr="005420FE" w:rsidRDefault="00D32955" w:rsidP="00D32955">
      <w:pPr>
        <w:tabs>
          <w:tab w:val="left" w:pos="567"/>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79.</w:t>
      </w:r>
      <w:r w:rsidRPr="00D32955">
        <w:rPr>
          <w:rFonts w:ascii="Times New Roman" w:hAnsi="Times New Roman"/>
          <w:sz w:val="24"/>
          <w:szCs w:val="24"/>
        </w:rPr>
        <w:t xml:space="preserve"> Darbų vykdymo zonoje numatyti vartotojų atjungimą ne ilgiau kaip 48 val.</w:t>
      </w:r>
    </w:p>
    <w:p w14:paraId="72096616" w14:textId="56E10C03" w:rsidR="002C65D1" w:rsidRPr="005420FE" w:rsidRDefault="00D32955" w:rsidP="00E64F0E">
      <w:pPr>
        <w:tabs>
          <w:tab w:val="left" w:pos="567"/>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80</w:t>
      </w:r>
      <w:r w:rsidR="002C65D1" w:rsidRPr="005420FE">
        <w:rPr>
          <w:rFonts w:ascii="Times New Roman" w:hAnsi="Times New Roman"/>
          <w:sz w:val="24"/>
          <w:szCs w:val="24"/>
        </w:rPr>
        <w:t xml:space="preserve">. Prieš Darbų pradžią </w:t>
      </w:r>
      <w:r w:rsidR="003C3B2D" w:rsidRPr="005420FE">
        <w:rPr>
          <w:rFonts w:ascii="Times New Roman" w:eastAsia="Times New Roman" w:hAnsi="Times New Roman"/>
          <w:sz w:val="24"/>
          <w:szCs w:val="24"/>
        </w:rPr>
        <w:t xml:space="preserve">Perkantysis subjektas </w:t>
      </w:r>
      <w:r w:rsidR="002C65D1" w:rsidRPr="005420FE">
        <w:rPr>
          <w:rFonts w:ascii="Times New Roman" w:hAnsi="Times New Roman"/>
          <w:sz w:val="24"/>
          <w:szCs w:val="24"/>
        </w:rPr>
        <w:t xml:space="preserve">su Tiekėju </w:t>
      </w:r>
      <w:r w:rsidR="003F6ACF">
        <w:rPr>
          <w:rFonts w:ascii="Times New Roman" w:hAnsi="Times New Roman"/>
          <w:sz w:val="24"/>
          <w:szCs w:val="24"/>
        </w:rPr>
        <w:t xml:space="preserve">turi </w:t>
      </w:r>
      <w:r w:rsidR="002C65D1" w:rsidRPr="005420FE">
        <w:rPr>
          <w:rFonts w:ascii="Times New Roman" w:hAnsi="Times New Roman"/>
          <w:sz w:val="24"/>
          <w:szCs w:val="24"/>
        </w:rPr>
        <w:t>suderin</w:t>
      </w:r>
      <w:r w:rsidR="003F6ACF">
        <w:rPr>
          <w:rFonts w:ascii="Times New Roman" w:hAnsi="Times New Roman"/>
          <w:sz w:val="24"/>
          <w:szCs w:val="24"/>
        </w:rPr>
        <w:t>ti</w:t>
      </w:r>
      <w:r w:rsidR="002C65D1" w:rsidRPr="005420FE">
        <w:rPr>
          <w:rFonts w:ascii="Times New Roman" w:hAnsi="Times New Roman"/>
          <w:sz w:val="24"/>
          <w:szCs w:val="24"/>
        </w:rPr>
        <w:t xml:space="preserve"> savaitinių susirinkimų datą ir laiką bei savaitinių Darbų ataskaitų pateikimo formą.</w:t>
      </w:r>
    </w:p>
    <w:p w14:paraId="6D9E5D57" w14:textId="1296B226" w:rsidR="0089178F" w:rsidRPr="005420FE" w:rsidRDefault="00633067" w:rsidP="00E64F0E">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1</w:t>
      </w:r>
      <w:r w:rsidR="009E564E" w:rsidRPr="005420FE">
        <w:rPr>
          <w:rFonts w:ascii="Times New Roman" w:hAnsi="Times New Roman"/>
          <w:sz w:val="24"/>
          <w:szCs w:val="24"/>
        </w:rPr>
        <w:t xml:space="preserve">. </w:t>
      </w:r>
      <w:r w:rsidR="00723FDF" w:rsidRPr="005420FE">
        <w:rPr>
          <w:rFonts w:ascii="Times New Roman" w:hAnsi="Times New Roman"/>
          <w:sz w:val="24"/>
          <w:szCs w:val="24"/>
        </w:rPr>
        <w:t xml:space="preserve">Tiekėjas už atliktus darbus </w:t>
      </w:r>
      <w:r w:rsidR="003F6ACF">
        <w:rPr>
          <w:rFonts w:ascii="Times New Roman" w:hAnsi="Times New Roman"/>
          <w:sz w:val="24"/>
          <w:szCs w:val="24"/>
        </w:rPr>
        <w:t xml:space="preserve">turi </w:t>
      </w:r>
      <w:r w:rsidR="006842A0">
        <w:rPr>
          <w:rFonts w:ascii="Times New Roman" w:hAnsi="Times New Roman"/>
          <w:sz w:val="24"/>
          <w:szCs w:val="24"/>
        </w:rPr>
        <w:t>pateik</w:t>
      </w:r>
      <w:r w:rsidR="003F6ACF">
        <w:rPr>
          <w:rFonts w:ascii="Times New Roman" w:hAnsi="Times New Roman"/>
          <w:sz w:val="24"/>
          <w:szCs w:val="24"/>
        </w:rPr>
        <w:t>ti</w:t>
      </w:r>
      <w:r w:rsidR="006842A0">
        <w:rPr>
          <w:rFonts w:ascii="Times New Roman" w:hAnsi="Times New Roman"/>
          <w:sz w:val="24"/>
          <w:szCs w:val="24"/>
        </w:rPr>
        <w:t xml:space="preserve"> aktus</w:t>
      </w:r>
      <w:r w:rsidR="00723FDF" w:rsidRPr="005420FE">
        <w:rPr>
          <w:rFonts w:ascii="Times New Roman" w:hAnsi="Times New Roman"/>
          <w:sz w:val="24"/>
          <w:szCs w:val="24"/>
        </w:rPr>
        <w:t xml:space="preserve"> procentinėm</w:t>
      </w:r>
      <w:r w:rsidR="00D0700A" w:rsidRPr="005420FE">
        <w:rPr>
          <w:rFonts w:ascii="Times New Roman" w:hAnsi="Times New Roman"/>
          <w:sz w:val="24"/>
          <w:szCs w:val="24"/>
        </w:rPr>
        <w:t>is</w:t>
      </w:r>
      <w:r w:rsidR="00723FDF" w:rsidRPr="005420FE">
        <w:rPr>
          <w:rFonts w:ascii="Times New Roman" w:hAnsi="Times New Roman"/>
          <w:sz w:val="24"/>
          <w:szCs w:val="24"/>
        </w:rPr>
        <w:t xml:space="preserve"> dalim</w:t>
      </w:r>
      <w:r w:rsidR="00D0700A" w:rsidRPr="005420FE">
        <w:rPr>
          <w:rFonts w:ascii="Times New Roman" w:hAnsi="Times New Roman"/>
          <w:sz w:val="24"/>
          <w:szCs w:val="24"/>
        </w:rPr>
        <w:t>is</w:t>
      </w:r>
      <w:r w:rsidR="00723FDF" w:rsidRPr="005420FE">
        <w:rPr>
          <w:rFonts w:ascii="Times New Roman" w:hAnsi="Times New Roman"/>
          <w:sz w:val="24"/>
          <w:szCs w:val="24"/>
        </w:rPr>
        <w:t xml:space="preserve"> nuo </w:t>
      </w:r>
      <w:r w:rsidR="00174D58" w:rsidRPr="005420FE">
        <w:rPr>
          <w:rFonts w:ascii="Times New Roman" w:hAnsi="Times New Roman"/>
          <w:sz w:val="24"/>
          <w:szCs w:val="24"/>
        </w:rPr>
        <w:t>D</w:t>
      </w:r>
      <w:r w:rsidR="00723FDF" w:rsidRPr="005420FE">
        <w:rPr>
          <w:rFonts w:ascii="Times New Roman" w:hAnsi="Times New Roman"/>
          <w:sz w:val="24"/>
          <w:szCs w:val="24"/>
        </w:rPr>
        <w:t>arbų įvykdymo.</w:t>
      </w:r>
    </w:p>
    <w:p w14:paraId="57254FE1" w14:textId="3DA540C6"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 Šilumos tiekimo tinklų rekonstravimo etapai:</w:t>
      </w:r>
    </w:p>
    <w:p w14:paraId="4D764C5F" w14:textId="4A5684C7"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.1 Techninio darbo projekto parengimas;</w:t>
      </w:r>
    </w:p>
    <w:p w14:paraId="4E5CA5FD" w14:textId="6FE12DAB"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.2. Paruošiamieji statybos darbai (aptvėrimas, kelio ženklų įrengimas, žemės kasimui leidimo išėmimas ir kt.);</w:t>
      </w:r>
    </w:p>
    <w:p w14:paraId="5358ADB4" w14:textId="2CA1E625"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.3. Žemės kasimo darbai;</w:t>
      </w:r>
    </w:p>
    <w:p w14:paraId="0C0CC795" w14:textId="5A06D801"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.4. Šilumos tiekimo tinklų demontavimas ir smėlio pagrindo paruošimas;</w:t>
      </w:r>
    </w:p>
    <w:p w14:paraId="615155E6" w14:textId="539991E7"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.5. Šilumos tiekimo tinklų montavimas;</w:t>
      </w:r>
    </w:p>
    <w:p w14:paraId="0859504B" w14:textId="457F2834"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.6. Nejudamų atramų įrengimas;</w:t>
      </w:r>
    </w:p>
    <w:p w14:paraId="656A0AC3" w14:textId="3A363233"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.7. Šilumos kamerų perdangų demontavimas ir montavimas;</w:t>
      </w:r>
    </w:p>
    <w:p w14:paraId="302BB98D" w14:textId="4C30AA2A"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.8. Vamzdžių sujungimo siūlių izoliavimas movomis;</w:t>
      </w:r>
    </w:p>
    <w:p w14:paraId="187A207B" w14:textId="01FCECB8"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.9. Vamzdžių pirminis užpylimas smėliu ir sutankinimas;</w:t>
      </w:r>
    </w:p>
    <w:p w14:paraId="203CC263" w14:textId="5F12120E"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.10. Tranšėjų užpylimas gruntu ir sutankinimas;</w:t>
      </w:r>
    </w:p>
    <w:p w14:paraId="03D31B19" w14:textId="534B7A4E" w:rsidR="008B557A" w:rsidRPr="005420FE" w:rsidRDefault="00633067" w:rsidP="008B557A">
      <w:pPr>
        <w:spacing w:after="0" w:line="240" w:lineRule="auto"/>
        <w:ind w:firstLine="567"/>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2</w:t>
      </w:r>
      <w:r w:rsidR="008B557A" w:rsidRPr="005420FE">
        <w:rPr>
          <w:rFonts w:ascii="Times New Roman" w:hAnsi="Times New Roman"/>
          <w:sz w:val="24"/>
          <w:szCs w:val="24"/>
        </w:rPr>
        <w:t>.11. Gerbūvio atstatymo darbai ir objekto pridavimas Perkančiajam subjektui.</w:t>
      </w:r>
    </w:p>
    <w:p w14:paraId="2C9E877D" w14:textId="02AA3567" w:rsidR="0089178F" w:rsidRPr="005420FE" w:rsidRDefault="00633067" w:rsidP="003F6ACF">
      <w:pPr>
        <w:spacing w:after="0" w:line="240" w:lineRule="auto"/>
        <w:ind w:firstLine="567"/>
        <w:jc w:val="both"/>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3</w:t>
      </w:r>
      <w:r w:rsidR="003F6ACF">
        <w:rPr>
          <w:rFonts w:ascii="Times New Roman" w:hAnsi="Times New Roman"/>
          <w:sz w:val="24"/>
          <w:szCs w:val="24"/>
        </w:rPr>
        <w:t>.</w:t>
      </w:r>
      <w:r w:rsidR="003F6ACF" w:rsidRPr="003F6ACF">
        <w:rPr>
          <w:rFonts w:ascii="Times New Roman" w:hAnsi="Times New Roman"/>
          <w:sz w:val="24"/>
          <w:szCs w:val="24"/>
        </w:rPr>
        <w:t xml:space="preserve"> </w:t>
      </w:r>
      <w:r w:rsidR="003F6ACF" w:rsidRPr="005420FE">
        <w:rPr>
          <w:rFonts w:ascii="Times New Roman" w:hAnsi="Times New Roman"/>
          <w:sz w:val="24"/>
          <w:szCs w:val="24"/>
        </w:rPr>
        <w:t>Užtikrinant kiekvieno mėnesio savalaikį dokumentacijos pateikimą buhalterinės apskaitos skyriui, Tiekėjas dokumentaciją (Pažymą apie atliktus darbus, Atliktų darbų aktą</w:t>
      </w:r>
      <w:r w:rsidR="003F6ACF">
        <w:rPr>
          <w:rFonts w:ascii="Times New Roman" w:hAnsi="Times New Roman"/>
          <w:sz w:val="24"/>
          <w:szCs w:val="24"/>
        </w:rPr>
        <w:t xml:space="preserve"> (MS Excel elektroninės skaičiuoklės ar kitos analogiškos elektroninės skaičiuoklės formatu)</w:t>
      </w:r>
      <w:r w:rsidR="003F6ACF" w:rsidRPr="005420FE">
        <w:rPr>
          <w:rFonts w:ascii="Times New Roman" w:hAnsi="Times New Roman"/>
          <w:sz w:val="24"/>
          <w:szCs w:val="24"/>
        </w:rPr>
        <w:t>, PVM sąskaitą-faktūrą)</w:t>
      </w:r>
      <w:r w:rsidR="003F6ACF">
        <w:rPr>
          <w:rFonts w:ascii="Times New Roman" w:hAnsi="Times New Roman"/>
          <w:sz w:val="24"/>
          <w:szCs w:val="24"/>
        </w:rPr>
        <w:t>, parengtą pagal Perkančiojo subjekto patvirtintas formas,</w:t>
      </w:r>
      <w:r w:rsidR="003F6ACF" w:rsidRPr="005420FE">
        <w:rPr>
          <w:rFonts w:ascii="Times New Roman" w:hAnsi="Times New Roman"/>
          <w:sz w:val="24"/>
          <w:szCs w:val="24"/>
        </w:rPr>
        <w:t xml:space="preserve"> už atliktus Darbus privalės pateikti iki kito mėnesio </w:t>
      </w:r>
      <w:r w:rsidR="003F6ACF" w:rsidRPr="005420FE">
        <w:rPr>
          <w:rFonts w:ascii="Times New Roman" w:hAnsi="Times New Roman"/>
          <w:bCs/>
          <w:sz w:val="24"/>
          <w:szCs w:val="24"/>
        </w:rPr>
        <w:t>3 (trečios)</w:t>
      </w:r>
      <w:r w:rsidR="003F6ACF">
        <w:rPr>
          <w:rFonts w:ascii="Times New Roman" w:hAnsi="Times New Roman"/>
          <w:bCs/>
          <w:sz w:val="24"/>
          <w:szCs w:val="24"/>
        </w:rPr>
        <w:t xml:space="preserve"> darbo</w:t>
      </w:r>
      <w:r w:rsidR="003F6ACF" w:rsidRPr="005420FE">
        <w:rPr>
          <w:rFonts w:ascii="Times New Roman" w:hAnsi="Times New Roman"/>
          <w:bCs/>
          <w:sz w:val="24"/>
          <w:szCs w:val="24"/>
        </w:rPr>
        <w:t xml:space="preserve"> dienos. </w:t>
      </w:r>
    </w:p>
    <w:p w14:paraId="58C080EE" w14:textId="5DC97EC0" w:rsidR="00D9636A" w:rsidRPr="005420FE" w:rsidRDefault="00633067" w:rsidP="003C3B2D">
      <w:pPr>
        <w:spacing w:after="0" w:line="240" w:lineRule="auto"/>
        <w:ind w:firstLine="567"/>
        <w:jc w:val="both"/>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4</w:t>
      </w:r>
      <w:r w:rsidR="00D9636A" w:rsidRPr="005420FE">
        <w:rPr>
          <w:rFonts w:ascii="Times New Roman" w:hAnsi="Times New Roman"/>
          <w:sz w:val="24"/>
          <w:szCs w:val="24"/>
        </w:rPr>
        <w:t xml:space="preserve">. Iki Darbų pradžios </w:t>
      </w:r>
      <w:r w:rsidR="003C3B2D" w:rsidRPr="005420FE">
        <w:rPr>
          <w:rFonts w:ascii="Times New Roman" w:eastAsia="Times New Roman" w:hAnsi="Times New Roman"/>
          <w:sz w:val="24"/>
          <w:szCs w:val="24"/>
        </w:rPr>
        <w:t xml:space="preserve">Perkantysis subjektas </w:t>
      </w:r>
      <w:r w:rsidR="00D0700A" w:rsidRPr="005420FE">
        <w:rPr>
          <w:rFonts w:ascii="Times New Roman" w:hAnsi="Times New Roman"/>
          <w:sz w:val="24"/>
          <w:szCs w:val="24"/>
        </w:rPr>
        <w:t xml:space="preserve">Tiekėjui </w:t>
      </w:r>
      <w:r w:rsidR="00D9636A" w:rsidRPr="005420FE">
        <w:rPr>
          <w:rFonts w:ascii="Times New Roman" w:hAnsi="Times New Roman"/>
          <w:sz w:val="24"/>
          <w:szCs w:val="24"/>
        </w:rPr>
        <w:t xml:space="preserve">pateiks </w:t>
      </w:r>
      <w:r w:rsidR="009755FA" w:rsidRPr="005420FE">
        <w:rPr>
          <w:rFonts w:ascii="Times New Roman" w:hAnsi="Times New Roman"/>
          <w:sz w:val="24"/>
          <w:szCs w:val="24"/>
        </w:rPr>
        <w:t xml:space="preserve">darbuotojų </w:t>
      </w:r>
      <w:r w:rsidR="00D0700A" w:rsidRPr="005420FE">
        <w:rPr>
          <w:rFonts w:ascii="Times New Roman" w:hAnsi="Times New Roman"/>
          <w:sz w:val="24"/>
          <w:szCs w:val="24"/>
        </w:rPr>
        <w:t>sąrašą</w:t>
      </w:r>
      <w:r w:rsidR="009755FA" w:rsidRPr="005420FE">
        <w:rPr>
          <w:rFonts w:ascii="Times New Roman" w:hAnsi="Times New Roman"/>
          <w:sz w:val="24"/>
          <w:szCs w:val="24"/>
        </w:rPr>
        <w:t>,</w:t>
      </w:r>
      <w:r w:rsidR="00FC26AF" w:rsidRPr="005420FE">
        <w:rPr>
          <w:rFonts w:ascii="Times New Roman" w:hAnsi="Times New Roman"/>
          <w:sz w:val="24"/>
          <w:szCs w:val="24"/>
        </w:rPr>
        <w:t xml:space="preserve"> </w:t>
      </w:r>
      <w:r w:rsidR="00D9636A" w:rsidRPr="005420FE">
        <w:rPr>
          <w:rFonts w:ascii="Times New Roman" w:hAnsi="Times New Roman"/>
          <w:sz w:val="24"/>
          <w:szCs w:val="24"/>
        </w:rPr>
        <w:t xml:space="preserve">kurie </w:t>
      </w:r>
      <w:r w:rsidR="00FC26AF" w:rsidRPr="005420FE">
        <w:rPr>
          <w:rFonts w:ascii="Times New Roman" w:hAnsi="Times New Roman"/>
          <w:sz w:val="24"/>
          <w:szCs w:val="24"/>
        </w:rPr>
        <w:t xml:space="preserve">bus paskirti </w:t>
      </w:r>
      <w:r w:rsidR="009755FA" w:rsidRPr="005420FE">
        <w:rPr>
          <w:rFonts w:ascii="Times New Roman" w:hAnsi="Times New Roman"/>
          <w:sz w:val="24"/>
          <w:szCs w:val="24"/>
        </w:rPr>
        <w:t>Projekto vykdym</w:t>
      </w:r>
      <w:r w:rsidR="00FC3A6A">
        <w:rPr>
          <w:rFonts w:ascii="Times New Roman" w:hAnsi="Times New Roman"/>
          <w:sz w:val="24"/>
          <w:szCs w:val="24"/>
        </w:rPr>
        <w:t>ui,</w:t>
      </w:r>
      <w:r w:rsidR="009755FA" w:rsidRPr="005420FE">
        <w:rPr>
          <w:rFonts w:ascii="Times New Roman" w:hAnsi="Times New Roman"/>
          <w:sz w:val="24"/>
          <w:szCs w:val="24"/>
        </w:rPr>
        <w:t xml:space="preserve"> kontrolei ir priežiūrai.</w:t>
      </w:r>
      <w:r w:rsidR="009B3417" w:rsidRPr="005420FE">
        <w:rPr>
          <w:rFonts w:ascii="Times New Roman" w:hAnsi="Times New Roman"/>
          <w:sz w:val="24"/>
          <w:szCs w:val="24"/>
        </w:rPr>
        <w:t xml:space="preserve"> </w:t>
      </w:r>
    </w:p>
    <w:p w14:paraId="4147682B" w14:textId="04F49315" w:rsidR="00665A03" w:rsidRDefault="00633067" w:rsidP="00960388">
      <w:pPr>
        <w:spacing w:after="0" w:line="240" w:lineRule="auto"/>
        <w:ind w:firstLine="567"/>
        <w:jc w:val="both"/>
        <w:rPr>
          <w:rFonts w:ascii="Times New Roman" w:hAnsi="Times New Roman"/>
          <w:sz w:val="24"/>
          <w:szCs w:val="24"/>
        </w:rPr>
      </w:pPr>
      <w:r>
        <w:rPr>
          <w:rFonts w:ascii="Times New Roman" w:hAnsi="Times New Roman"/>
          <w:sz w:val="24"/>
          <w:szCs w:val="24"/>
        </w:rPr>
        <w:t>8</w:t>
      </w:r>
      <w:r w:rsidR="00D32955">
        <w:rPr>
          <w:rFonts w:ascii="Times New Roman" w:hAnsi="Times New Roman"/>
          <w:sz w:val="24"/>
          <w:szCs w:val="24"/>
        </w:rPr>
        <w:t>5</w:t>
      </w:r>
      <w:r w:rsidR="0016353C" w:rsidRPr="005420FE">
        <w:rPr>
          <w:rFonts w:ascii="Times New Roman" w:hAnsi="Times New Roman"/>
          <w:sz w:val="24"/>
          <w:szCs w:val="24"/>
        </w:rPr>
        <w:t>. Tiekėjas įsipareigoja užtikrinti tinkamą naudojamų medžiagų ir atliktų Darbų kokybę</w:t>
      </w:r>
      <w:r w:rsidR="00D32955">
        <w:rPr>
          <w:rFonts w:ascii="Times New Roman" w:hAnsi="Times New Roman"/>
          <w:sz w:val="24"/>
          <w:szCs w:val="24"/>
        </w:rPr>
        <w:t>.</w:t>
      </w:r>
    </w:p>
    <w:p w14:paraId="625A16A4" w14:textId="77777777" w:rsidR="00960388" w:rsidRPr="005420FE" w:rsidRDefault="00960388" w:rsidP="00960388">
      <w:pPr>
        <w:spacing w:after="0" w:line="240" w:lineRule="auto"/>
        <w:ind w:firstLine="567"/>
        <w:jc w:val="both"/>
        <w:rPr>
          <w:rFonts w:ascii="Times New Roman" w:hAnsi="Times New Roman"/>
          <w:sz w:val="24"/>
          <w:szCs w:val="24"/>
        </w:rPr>
      </w:pPr>
    </w:p>
    <w:p w14:paraId="6B741AA7" w14:textId="77777777" w:rsidR="00983FC2" w:rsidRPr="005420FE" w:rsidRDefault="00983FC2" w:rsidP="00F4459D">
      <w:pPr>
        <w:tabs>
          <w:tab w:val="left" w:pos="0"/>
          <w:tab w:val="left" w:pos="993"/>
          <w:tab w:val="left" w:pos="5385"/>
        </w:tabs>
        <w:spacing w:after="0" w:line="240" w:lineRule="auto"/>
        <w:ind w:firstLine="567"/>
        <w:contextualSpacing/>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PRIDEDAMA:</w:t>
      </w:r>
    </w:p>
    <w:p w14:paraId="602F5B1F" w14:textId="77777777" w:rsidR="00983FC2" w:rsidRPr="005420FE" w:rsidRDefault="00983FC2" w:rsidP="005379CA">
      <w:pPr>
        <w:pStyle w:val="Sraopastraipa"/>
        <w:numPr>
          <w:ilvl w:val="3"/>
          <w:numId w:val="2"/>
        </w:numPr>
        <w:tabs>
          <w:tab w:val="left" w:pos="0"/>
          <w:tab w:val="left" w:pos="851"/>
          <w:tab w:val="left" w:pos="5385"/>
        </w:tabs>
        <w:spacing w:after="0" w:line="240" w:lineRule="auto"/>
        <w:ind w:left="0"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Situacijos planas, 1 lapas.</w:t>
      </w:r>
    </w:p>
    <w:p w14:paraId="77DF2529" w14:textId="1061AA89" w:rsidR="003A5F10" w:rsidRPr="005420FE" w:rsidRDefault="00983FC2" w:rsidP="00BE04F1">
      <w:pPr>
        <w:pStyle w:val="Sraopastraipa"/>
        <w:numPr>
          <w:ilvl w:val="3"/>
          <w:numId w:val="2"/>
        </w:numPr>
        <w:tabs>
          <w:tab w:val="left" w:pos="0"/>
          <w:tab w:val="left" w:pos="851"/>
          <w:tab w:val="left" w:pos="5385"/>
        </w:tabs>
        <w:spacing w:after="0" w:line="240" w:lineRule="auto"/>
        <w:ind w:left="0"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 xml:space="preserve">Šilumos kamerų schemos, </w:t>
      </w:r>
      <w:r w:rsidR="00A42A5C">
        <w:rPr>
          <w:rFonts w:ascii="Times New Roman" w:eastAsia="Times New Roman" w:hAnsi="Times New Roman"/>
          <w:sz w:val="24"/>
          <w:szCs w:val="24"/>
          <w:lang w:eastAsia="lt-LT"/>
        </w:rPr>
        <w:t>8</w:t>
      </w:r>
      <w:r w:rsidRPr="005420FE">
        <w:rPr>
          <w:rFonts w:ascii="Times New Roman" w:eastAsia="Times New Roman" w:hAnsi="Times New Roman"/>
          <w:sz w:val="24"/>
          <w:szCs w:val="24"/>
          <w:lang w:eastAsia="lt-LT"/>
        </w:rPr>
        <w:t xml:space="preserve"> lap</w:t>
      </w:r>
      <w:r w:rsidR="0065687A" w:rsidRPr="005420FE">
        <w:rPr>
          <w:rFonts w:ascii="Times New Roman" w:eastAsia="Times New Roman" w:hAnsi="Times New Roman"/>
          <w:sz w:val="24"/>
          <w:szCs w:val="24"/>
          <w:lang w:eastAsia="lt-LT"/>
        </w:rPr>
        <w:t>ai</w:t>
      </w:r>
      <w:r w:rsidRPr="005420FE">
        <w:rPr>
          <w:rFonts w:ascii="Times New Roman" w:eastAsia="Times New Roman" w:hAnsi="Times New Roman"/>
          <w:sz w:val="24"/>
          <w:szCs w:val="24"/>
          <w:lang w:eastAsia="lt-LT"/>
        </w:rPr>
        <w:t>.</w:t>
      </w:r>
    </w:p>
    <w:p w14:paraId="3229B754" w14:textId="6D1C9221" w:rsidR="008B6211" w:rsidRPr="005420FE" w:rsidRDefault="0065687A" w:rsidP="008B6211">
      <w:pPr>
        <w:pStyle w:val="Sraopastraipa"/>
        <w:numPr>
          <w:ilvl w:val="3"/>
          <w:numId w:val="2"/>
        </w:numPr>
        <w:tabs>
          <w:tab w:val="left" w:pos="851"/>
          <w:tab w:val="left" w:pos="5385"/>
          <w:tab w:val="left" w:pos="5670"/>
        </w:tabs>
        <w:spacing w:after="0" w:line="240" w:lineRule="auto"/>
        <w:ind w:left="0" w:firstLine="567"/>
        <w:jc w:val="both"/>
        <w:rPr>
          <w:rFonts w:ascii="Times New Roman" w:eastAsia="Times New Roman" w:hAnsi="Times New Roman"/>
          <w:sz w:val="24"/>
          <w:szCs w:val="24"/>
          <w:lang w:eastAsia="lt-LT"/>
        </w:rPr>
      </w:pPr>
      <w:r w:rsidRPr="005420FE">
        <w:rPr>
          <w:rFonts w:ascii="Times New Roman" w:eastAsia="Times New Roman" w:hAnsi="Times New Roman"/>
          <w:sz w:val="24"/>
          <w:szCs w:val="24"/>
          <w:lang w:eastAsia="lt-LT"/>
        </w:rPr>
        <w:t>Naujai statomų ar rekonstruojamų AB „Kauno energija“ požeminių</w:t>
      </w:r>
      <w:r w:rsidR="00D0700A" w:rsidRPr="005420FE">
        <w:rPr>
          <w:rFonts w:ascii="Times New Roman" w:eastAsia="Times New Roman" w:hAnsi="Times New Roman"/>
          <w:sz w:val="24"/>
          <w:szCs w:val="24"/>
          <w:lang w:eastAsia="lt-LT"/>
        </w:rPr>
        <w:t xml:space="preserve"> </w:t>
      </w:r>
      <w:r w:rsidR="00EA25B6" w:rsidRPr="005420FE">
        <w:rPr>
          <w:rFonts w:ascii="Times New Roman" w:eastAsia="Times New Roman" w:hAnsi="Times New Roman"/>
          <w:sz w:val="24"/>
          <w:szCs w:val="24"/>
          <w:lang w:eastAsia="lt-LT"/>
        </w:rPr>
        <w:t xml:space="preserve">ir antžeminių </w:t>
      </w:r>
      <w:r w:rsidR="00506D61" w:rsidRPr="005420FE">
        <w:rPr>
          <w:rFonts w:ascii="Times New Roman" w:eastAsia="Times New Roman" w:hAnsi="Times New Roman"/>
          <w:sz w:val="24"/>
          <w:szCs w:val="24"/>
          <w:lang w:eastAsia="lt-LT"/>
        </w:rPr>
        <w:t xml:space="preserve"> </w:t>
      </w:r>
      <w:r w:rsidRPr="005420FE">
        <w:rPr>
          <w:rFonts w:ascii="Times New Roman" w:eastAsia="Times New Roman" w:hAnsi="Times New Roman"/>
          <w:sz w:val="24"/>
          <w:szCs w:val="24"/>
          <w:lang w:eastAsia="lt-LT"/>
        </w:rPr>
        <w:t>tinklų geodezinių nuotraukų atlikimo tvarkos</w:t>
      </w:r>
      <w:r w:rsidR="00771DB8" w:rsidRPr="005420FE">
        <w:rPr>
          <w:rFonts w:ascii="Times New Roman" w:eastAsia="Times New Roman" w:hAnsi="Times New Roman"/>
          <w:sz w:val="24"/>
          <w:szCs w:val="24"/>
          <w:lang w:eastAsia="lt-LT"/>
        </w:rPr>
        <w:t xml:space="preserve"> ir reikalavimų aprašo kopija, 5</w:t>
      </w:r>
      <w:r w:rsidRPr="005420FE">
        <w:rPr>
          <w:rFonts w:ascii="Times New Roman" w:eastAsia="Times New Roman" w:hAnsi="Times New Roman"/>
          <w:sz w:val="24"/>
          <w:szCs w:val="24"/>
          <w:lang w:eastAsia="lt-LT"/>
        </w:rPr>
        <w:t xml:space="preserve"> lapai.</w:t>
      </w:r>
    </w:p>
    <w:p w14:paraId="5F83CFB7" w14:textId="1760CEAD" w:rsidR="002B08A2" w:rsidRDefault="002B08A2" w:rsidP="002B08A2">
      <w:pPr>
        <w:pStyle w:val="Sraopastraipa"/>
        <w:tabs>
          <w:tab w:val="left" w:pos="851"/>
          <w:tab w:val="left" w:pos="5385"/>
          <w:tab w:val="left" w:pos="5670"/>
        </w:tabs>
        <w:spacing w:after="0" w:line="240" w:lineRule="auto"/>
        <w:ind w:left="567"/>
        <w:jc w:val="both"/>
        <w:rPr>
          <w:rFonts w:ascii="Times New Roman" w:eastAsia="Times New Roman" w:hAnsi="Times New Roman"/>
          <w:sz w:val="24"/>
          <w:szCs w:val="24"/>
          <w:lang w:eastAsia="lt-LT"/>
        </w:rPr>
      </w:pPr>
    </w:p>
    <w:p w14:paraId="77E59125" w14:textId="3CFE3187" w:rsidR="00626D9A" w:rsidRDefault="00626D9A" w:rsidP="002B08A2">
      <w:pPr>
        <w:pStyle w:val="Sraopastraipa"/>
        <w:tabs>
          <w:tab w:val="left" w:pos="851"/>
          <w:tab w:val="left" w:pos="5385"/>
          <w:tab w:val="left" w:pos="5670"/>
        </w:tabs>
        <w:spacing w:after="0" w:line="240" w:lineRule="auto"/>
        <w:ind w:left="567"/>
        <w:jc w:val="both"/>
        <w:rPr>
          <w:rFonts w:ascii="Times New Roman" w:eastAsia="Times New Roman" w:hAnsi="Times New Roman"/>
          <w:sz w:val="24"/>
          <w:szCs w:val="24"/>
          <w:lang w:eastAsia="lt-LT"/>
        </w:rPr>
      </w:pPr>
    </w:p>
    <w:p w14:paraId="7EBECFE5" w14:textId="793A8BCF" w:rsidR="00626D9A" w:rsidRDefault="00626D9A" w:rsidP="002B08A2">
      <w:pPr>
        <w:pStyle w:val="Sraopastraipa"/>
        <w:tabs>
          <w:tab w:val="left" w:pos="851"/>
          <w:tab w:val="left" w:pos="5385"/>
          <w:tab w:val="left" w:pos="5670"/>
        </w:tabs>
        <w:spacing w:after="0" w:line="240" w:lineRule="auto"/>
        <w:ind w:left="567"/>
        <w:jc w:val="both"/>
        <w:rPr>
          <w:rFonts w:ascii="Times New Roman" w:eastAsia="Times New Roman" w:hAnsi="Times New Roman"/>
          <w:sz w:val="24"/>
          <w:szCs w:val="24"/>
          <w:lang w:eastAsia="lt-LT"/>
        </w:rPr>
      </w:pPr>
    </w:p>
    <w:p w14:paraId="56127BB5" w14:textId="77777777" w:rsidR="00626D9A" w:rsidRPr="005420FE" w:rsidRDefault="00626D9A" w:rsidP="002B08A2">
      <w:pPr>
        <w:pStyle w:val="Sraopastraipa"/>
        <w:tabs>
          <w:tab w:val="left" w:pos="851"/>
          <w:tab w:val="left" w:pos="5385"/>
          <w:tab w:val="left" w:pos="5670"/>
        </w:tabs>
        <w:spacing w:after="0" w:line="240" w:lineRule="auto"/>
        <w:ind w:left="567"/>
        <w:jc w:val="both"/>
        <w:rPr>
          <w:rFonts w:ascii="Times New Roman" w:eastAsia="Times New Roman" w:hAnsi="Times New Roman"/>
          <w:sz w:val="24"/>
          <w:szCs w:val="24"/>
          <w:lang w:eastAsia="lt-LT"/>
        </w:rPr>
      </w:pPr>
    </w:p>
    <w:p w14:paraId="056ADCF9" w14:textId="0A1AD2DA" w:rsidR="00983FC2" w:rsidRPr="005420FE" w:rsidRDefault="00983FC2" w:rsidP="00F4459D">
      <w:pPr>
        <w:spacing w:after="0" w:line="240" w:lineRule="auto"/>
        <w:jc w:val="both"/>
        <w:rPr>
          <w:rFonts w:ascii="Times New Roman" w:hAnsi="Times New Roman"/>
          <w:sz w:val="24"/>
          <w:szCs w:val="24"/>
        </w:rPr>
      </w:pPr>
    </w:p>
    <w:p w14:paraId="45B5B701" w14:textId="097A14C7" w:rsidR="0034745E" w:rsidRDefault="0034745E" w:rsidP="002B08A2">
      <w:pPr>
        <w:tabs>
          <w:tab w:val="left" w:pos="5385"/>
        </w:tabs>
        <w:spacing w:after="0" w:line="240" w:lineRule="auto"/>
        <w:jc w:val="both"/>
        <w:rPr>
          <w:ins w:id="4" w:author="Dovilė Klišauskienė" w:date="2020-03-27T20:05:00Z"/>
          <w:rFonts w:ascii="Times New Roman" w:hAnsi="Times New Roman"/>
          <w:sz w:val="24"/>
          <w:szCs w:val="24"/>
        </w:rPr>
      </w:pPr>
      <w:bookmarkStart w:id="5" w:name="_GoBack"/>
      <w:bookmarkEnd w:id="5"/>
    </w:p>
    <w:p w14:paraId="227A8B53" w14:textId="77777777" w:rsidR="00566B9E" w:rsidRPr="005420FE" w:rsidRDefault="00566B9E" w:rsidP="002B08A2">
      <w:pPr>
        <w:tabs>
          <w:tab w:val="left" w:pos="5385"/>
        </w:tabs>
        <w:spacing w:after="0" w:line="240" w:lineRule="auto"/>
        <w:jc w:val="both"/>
        <w:rPr>
          <w:rFonts w:ascii="Times New Roman" w:hAnsi="Times New Roman"/>
          <w:noProof/>
          <w:color w:val="000000"/>
          <w:sz w:val="24"/>
          <w:szCs w:val="24"/>
          <w:shd w:val="clear" w:color="auto" w:fill="FFFFFF"/>
          <w:lang w:eastAsia="lt-LT"/>
        </w:rPr>
      </w:pPr>
    </w:p>
    <w:sectPr w:rsidR="00566B9E" w:rsidRPr="005420FE" w:rsidSect="00B67FBD">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01BAD" w14:textId="77777777" w:rsidR="00C3789E" w:rsidRDefault="00C3789E" w:rsidP="00124B49">
      <w:pPr>
        <w:spacing w:after="0" w:line="240" w:lineRule="auto"/>
      </w:pPr>
      <w:r>
        <w:separator/>
      </w:r>
    </w:p>
  </w:endnote>
  <w:endnote w:type="continuationSeparator" w:id="0">
    <w:p w14:paraId="6CE51D11" w14:textId="77777777" w:rsidR="00C3789E" w:rsidRDefault="00C3789E" w:rsidP="00124B49">
      <w:pPr>
        <w:spacing w:after="0" w:line="240" w:lineRule="auto"/>
      </w:pPr>
      <w:r>
        <w:continuationSeparator/>
      </w:r>
    </w:p>
  </w:endnote>
  <w:endnote w:type="continuationNotice" w:id="1">
    <w:p w14:paraId="1F7C07D9" w14:textId="77777777" w:rsidR="00C3789E" w:rsidRDefault="00C37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9A404" w14:textId="77777777" w:rsidR="00C3789E" w:rsidRDefault="00C3789E" w:rsidP="00124B49">
      <w:pPr>
        <w:spacing w:after="0" w:line="240" w:lineRule="auto"/>
      </w:pPr>
      <w:r>
        <w:separator/>
      </w:r>
    </w:p>
  </w:footnote>
  <w:footnote w:type="continuationSeparator" w:id="0">
    <w:p w14:paraId="79B3D4E3" w14:textId="77777777" w:rsidR="00C3789E" w:rsidRDefault="00C3789E" w:rsidP="00124B49">
      <w:pPr>
        <w:spacing w:after="0" w:line="240" w:lineRule="auto"/>
      </w:pPr>
      <w:r>
        <w:continuationSeparator/>
      </w:r>
    </w:p>
  </w:footnote>
  <w:footnote w:type="continuationNotice" w:id="1">
    <w:p w14:paraId="594037D3" w14:textId="77777777" w:rsidR="00C3789E" w:rsidRDefault="00C378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868584"/>
      <w:docPartObj>
        <w:docPartGallery w:val="Page Numbers (Top of Page)"/>
        <w:docPartUnique/>
      </w:docPartObj>
    </w:sdtPr>
    <w:sdtEndPr>
      <w:rPr>
        <w:rFonts w:ascii="Times New Roman" w:hAnsi="Times New Roman"/>
        <w:sz w:val="24"/>
        <w:szCs w:val="24"/>
      </w:rPr>
    </w:sdtEndPr>
    <w:sdtContent>
      <w:p w14:paraId="324C9368" w14:textId="0BE384D5" w:rsidR="005420FE" w:rsidRPr="005420FE" w:rsidRDefault="006B3434" w:rsidP="005420FE">
        <w:pPr>
          <w:pStyle w:val="Antrats"/>
          <w:jc w:val="center"/>
          <w:rPr>
            <w:rFonts w:ascii="Times New Roman" w:hAnsi="Times New Roman"/>
            <w:sz w:val="24"/>
            <w:szCs w:val="24"/>
          </w:rPr>
        </w:pPr>
        <w:r w:rsidRPr="005420FE">
          <w:rPr>
            <w:rFonts w:ascii="Times New Roman" w:hAnsi="Times New Roman"/>
          </w:rPr>
          <w:fldChar w:fldCharType="begin"/>
        </w:r>
        <w:r w:rsidRPr="005420FE">
          <w:rPr>
            <w:rFonts w:ascii="Times New Roman" w:hAnsi="Times New Roman"/>
          </w:rPr>
          <w:instrText>PAGE   \* MERGEFORMAT</w:instrText>
        </w:r>
        <w:r w:rsidRPr="005420FE">
          <w:rPr>
            <w:rFonts w:ascii="Times New Roman" w:hAnsi="Times New Roman"/>
          </w:rPr>
          <w:fldChar w:fldCharType="separate"/>
        </w:r>
        <w:r w:rsidR="004957D9">
          <w:rPr>
            <w:rFonts w:ascii="Times New Roman" w:hAnsi="Times New Roman"/>
            <w:noProof/>
          </w:rPr>
          <w:t>10</w:t>
        </w:r>
        <w:r w:rsidRPr="005420FE">
          <w:rPr>
            <w:rFonts w:ascii="Times New Roman" w:hAnsi="Times New Roman"/>
          </w:rPr>
          <w:fldChar w:fldCharType="end"/>
        </w:r>
      </w:p>
    </w:sdtContent>
  </w:sdt>
  <w:p w14:paraId="6FB5C092" w14:textId="77777777" w:rsidR="006B3434" w:rsidRDefault="006B343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3C6F2" w14:textId="77777777" w:rsidR="00104F9D" w:rsidRDefault="00104F9D" w:rsidP="00104F9D">
    <w:pPr>
      <w:pStyle w:val="Antrats"/>
      <w:ind w:left="6663"/>
      <w:rPr>
        <w:rFonts w:ascii="Times New Roman" w:hAnsi="Times New Roman"/>
        <w:sz w:val="24"/>
        <w:szCs w:val="24"/>
      </w:rPr>
    </w:pPr>
    <w:r>
      <w:rPr>
        <w:rFonts w:ascii="Times New Roman" w:hAnsi="Times New Roman"/>
        <w:sz w:val="24"/>
        <w:szCs w:val="24"/>
      </w:rPr>
      <w:t>2020 m.                                 d.</w:t>
    </w:r>
  </w:p>
  <w:p w14:paraId="29B3E8C3" w14:textId="7857E948" w:rsidR="00104F9D" w:rsidRDefault="00104F9D" w:rsidP="00104F9D">
    <w:pPr>
      <w:pStyle w:val="Antrats"/>
      <w:ind w:left="6663"/>
      <w:rPr>
        <w:rFonts w:ascii="Times New Roman" w:hAnsi="Times New Roman"/>
        <w:sz w:val="24"/>
        <w:szCs w:val="24"/>
      </w:rPr>
    </w:pPr>
    <w:r>
      <w:rPr>
        <w:rFonts w:ascii="Times New Roman" w:hAnsi="Times New Roman"/>
        <w:sz w:val="24"/>
        <w:szCs w:val="24"/>
      </w:rPr>
      <w:t xml:space="preserve">Sutarties Nr. </w:t>
    </w:r>
    <w:r w:rsidR="004957D9">
      <w:rPr>
        <w:rFonts w:ascii="Times New Roman" w:hAnsi="Times New Roman"/>
        <w:sz w:val="24"/>
        <w:szCs w:val="24"/>
      </w:rPr>
      <w:t>Mr</w:t>
    </w:r>
    <w:r>
      <w:rPr>
        <w:rFonts w:ascii="Times New Roman" w:hAnsi="Times New Roman"/>
        <w:sz w:val="24"/>
        <w:szCs w:val="24"/>
      </w:rPr>
      <w:t>-KE-P-107-</w:t>
    </w:r>
    <w:r w:rsidR="004957D9">
      <w:rPr>
        <w:rFonts w:ascii="Times New Roman" w:hAnsi="Times New Roman"/>
        <w:sz w:val="24"/>
        <w:szCs w:val="24"/>
      </w:rPr>
      <w:t>47</w:t>
    </w:r>
  </w:p>
  <w:p w14:paraId="75F5592D" w14:textId="6D8F013C" w:rsidR="00104F9D" w:rsidRDefault="00C94A8B" w:rsidP="00104F9D">
    <w:pPr>
      <w:pStyle w:val="Antrats"/>
      <w:ind w:left="6663"/>
      <w:rPr>
        <w:rFonts w:ascii="Times New Roman" w:hAnsi="Times New Roman"/>
        <w:sz w:val="24"/>
        <w:szCs w:val="24"/>
      </w:rPr>
    </w:pPr>
    <w:r>
      <w:rPr>
        <w:rFonts w:ascii="Times New Roman" w:hAnsi="Times New Roman"/>
        <w:sz w:val="24"/>
        <w:szCs w:val="24"/>
      </w:rPr>
      <w:t>1</w:t>
    </w:r>
    <w:r w:rsidR="00104F9D">
      <w:rPr>
        <w:rFonts w:ascii="Times New Roman" w:hAnsi="Times New Roman"/>
        <w:sz w:val="24"/>
        <w:szCs w:val="24"/>
      </w:rPr>
      <w:t xml:space="preserve"> priedas</w:t>
    </w:r>
  </w:p>
  <w:p w14:paraId="312D5764" w14:textId="48A6A45D" w:rsidR="00C3789E" w:rsidRPr="00C3789E" w:rsidRDefault="00C3789E" w:rsidP="00104F9D">
    <w:pPr>
      <w:pStyle w:val="Antrats"/>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15:restartNumberingAfterBreak="0">
    <w:nsid w:val="4A183B71"/>
    <w:multiLevelType w:val="multilevel"/>
    <w:tmpl w:val="CC241112"/>
    <w:lvl w:ilvl="0">
      <w:start w:val="1"/>
      <w:numFmt w:val="decimal"/>
      <w:lvlText w:val="%1."/>
      <w:lvlJc w:val="left"/>
      <w:pPr>
        <w:ind w:left="4698" w:hanging="870"/>
      </w:pPr>
      <w:rPr>
        <w:b w:val="0"/>
      </w:rPr>
    </w:lvl>
    <w:lvl w:ilvl="1">
      <w:start w:val="1"/>
      <w:numFmt w:val="decimal"/>
      <w:isLgl/>
      <w:lvlText w:val="%1.%2."/>
      <w:lvlJc w:val="left"/>
      <w:pPr>
        <w:ind w:left="2335" w:hanging="1200"/>
      </w:pPr>
    </w:lvl>
    <w:lvl w:ilvl="2">
      <w:start w:val="1"/>
      <w:numFmt w:val="decimal"/>
      <w:isLgl/>
      <w:lvlText w:val="%1.%2.%3."/>
      <w:lvlJc w:val="left"/>
      <w:pPr>
        <w:ind w:left="1769" w:hanging="1200"/>
      </w:pPr>
    </w:lvl>
    <w:lvl w:ilvl="3">
      <w:start w:val="1"/>
      <w:numFmt w:val="decimal"/>
      <w:isLgl/>
      <w:lvlText w:val="%1.%2.%3.%4."/>
      <w:lvlJc w:val="left"/>
      <w:pPr>
        <w:ind w:left="1769" w:hanging="1200"/>
      </w:pPr>
    </w:lvl>
    <w:lvl w:ilvl="4">
      <w:start w:val="1"/>
      <w:numFmt w:val="decimal"/>
      <w:isLgl/>
      <w:lvlText w:val="%1.%2.%3.%4.%5."/>
      <w:lvlJc w:val="left"/>
      <w:pPr>
        <w:ind w:left="1769" w:hanging="1200"/>
      </w:pPr>
    </w:lvl>
    <w:lvl w:ilvl="5">
      <w:start w:val="1"/>
      <w:numFmt w:val="decimal"/>
      <w:isLgl/>
      <w:lvlText w:val="%1.%2.%3.%4.%5.%6."/>
      <w:lvlJc w:val="left"/>
      <w:pPr>
        <w:ind w:left="1769" w:hanging="1200"/>
      </w:pPr>
    </w:lvl>
    <w:lvl w:ilvl="6">
      <w:start w:val="1"/>
      <w:numFmt w:val="decimal"/>
      <w:isLgl/>
      <w:lvlText w:val="%1.%2.%3.%4.%5.%6.%7."/>
      <w:lvlJc w:val="left"/>
      <w:pPr>
        <w:ind w:left="2009" w:hanging="1440"/>
      </w:pPr>
    </w:lvl>
    <w:lvl w:ilvl="7">
      <w:start w:val="1"/>
      <w:numFmt w:val="decimal"/>
      <w:isLgl/>
      <w:lvlText w:val="%1.%2.%3.%4.%5.%6.%7.%8."/>
      <w:lvlJc w:val="left"/>
      <w:pPr>
        <w:ind w:left="2009" w:hanging="1440"/>
      </w:pPr>
    </w:lvl>
    <w:lvl w:ilvl="8">
      <w:start w:val="1"/>
      <w:numFmt w:val="decimal"/>
      <w:isLgl/>
      <w:lvlText w:val="%1.%2.%3.%4.%5.%6.%7.%8.%9."/>
      <w:lvlJc w:val="left"/>
      <w:pPr>
        <w:ind w:left="236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vilė Klišauskienė">
    <w15:presenceInfo w15:providerId="AD" w15:userId="S::dklisauskiene@kaunoenergija.lt::9645f0dd-507a-4426-8c5f-9221ff028d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B9"/>
    <w:rsid w:val="00000BD3"/>
    <w:rsid w:val="00007CCE"/>
    <w:rsid w:val="000121FD"/>
    <w:rsid w:val="00012E67"/>
    <w:rsid w:val="00013DC1"/>
    <w:rsid w:val="000163E2"/>
    <w:rsid w:val="00020DF4"/>
    <w:rsid w:val="00021CBB"/>
    <w:rsid w:val="000276D0"/>
    <w:rsid w:val="00027D8E"/>
    <w:rsid w:val="00027DBF"/>
    <w:rsid w:val="00036A07"/>
    <w:rsid w:val="00043393"/>
    <w:rsid w:val="00043B17"/>
    <w:rsid w:val="00043E76"/>
    <w:rsid w:val="0004449F"/>
    <w:rsid w:val="0004775D"/>
    <w:rsid w:val="0005464B"/>
    <w:rsid w:val="000602FB"/>
    <w:rsid w:val="00064FFA"/>
    <w:rsid w:val="000670B0"/>
    <w:rsid w:val="00067878"/>
    <w:rsid w:val="0007210B"/>
    <w:rsid w:val="0007315B"/>
    <w:rsid w:val="000752FD"/>
    <w:rsid w:val="000808A3"/>
    <w:rsid w:val="00087FB6"/>
    <w:rsid w:val="000901F1"/>
    <w:rsid w:val="0009183C"/>
    <w:rsid w:val="00091E98"/>
    <w:rsid w:val="000922FC"/>
    <w:rsid w:val="000970E9"/>
    <w:rsid w:val="000A40E8"/>
    <w:rsid w:val="000A6011"/>
    <w:rsid w:val="000A75B1"/>
    <w:rsid w:val="000A7874"/>
    <w:rsid w:val="000B02BD"/>
    <w:rsid w:val="000B44B2"/>
    <w:rsid w:val="000C5926"/>
    <w:rsid w:val="000F1440"/>
    <w:rsid w:val="000F2E22"/>
    <w:rsid w:val="000F4542"/>
    <w:rsid w:val="000F4635"/>
    <w:rsid w:val="000F60D0"/>
    <w:rsid w:val="001018D0"/>
    <w:rsid w:val="00104F9D"/>
    <w:rsid w:val="00113F77"/>
    <w:rsid w:val="00115483"/>
    <w:rsid w:val="00120D2A"/>
    <w:rsid w:val="00124B49"/>
    <w:rsid w:val="0012688E"/>
    <w:rsid w:val="00126C47"/>
    <w:rsid w:val="001326F4"/>
    <w:rsid w:val="00136BFE"/>
    <w:rsid w:val="00141E2A"/>
    <w:rsid w:val="00144D91"/>
    <w:rsid w:val="00145DD7"/>
    <w:rsid w:val="0014609C"/>
    <w:rsid w:val="001515AB"/>
    <w:rsid w:val="00153A88"/>
    <w:rsid w:val="00155161"/>
    <w:rsid w:val="00155848"/>
    <w:rsid w:val="00157EE0"/>
    <w:rsid w:val="00161698"/>
    <w:rsid w:val="00162ED1"/>
    <w:rsid w:val="00162F0D"/>
    <w:rsid w:val="0016353C"/>
    <w:rsid w:val="0017003F"/>
    <w:rsid w:val="001720C7"/>
    <w:rsid w:val="00172227"/>
    <w:rsid w:val="00174D58"/>
    <w:rsid w:val="001752C1"/>
    <w:rsid w:val="00175AB9"/>
    <w:rsid w:val="00185029"/>
    <w:rsid w:val="0018608A"/>
    <w:rsid w:val="00193921"/>
    <w:rsid w:val="00195D70"/>
    <w:rsid w:val="001A214F"/>
    <w:rsid w:val="001A7E6F"/>
    <w:rsid w:val="001B5E40"/>
    <w:rsid w:val="001C2D62"/>
    <w:rsid w:val="001C3169"/>
    <w:rsid w:val="001C6BC6"/>
    <w:rsid w:val="001D0CE9"/>
    <w:rsid w:val="001D6065"/>
    <w:rsid w:val="001E1968"/>
    <w:rsid w:val="001E3C7E"/>
    <w:rsid w:val="001E65F3"/>
    <w:rsid w:val="001E7496"/>
    <w:rsid w:val="001E7C4B"/>
    <w:rsid w:val="001E7ED4"/>
    <w:rsid w:val="001F4B79"/>
    <w:rsid w:val="001F539D"/>
    <w:rsid w:val="0020249E"/>
    <w:rsid w:val="002034D0"/>
    <w:rsid w:val="00203B2D"/>
    <w:rsid w:val="002046D8"/>
    <w:rsid w:val="00206A2A"/>
    <w:rsid w:val="00206DEE"/>
    <w:rsid w:val="002102A4"/>
    <w:rsid w:val="00210D22"/>
    <w:rsid w:val="00220AC7"/>
    <w:rsid w:val="00223E01"/>
    <w:rsid w:val="00224444"/>
    <w:rsid w:val="0022660E"/>
    <w:rsid w:val="00227B78"/>
    <w:rsid w:val="00230838"/>
    <w:rsid w:val="00231585"/>
    <w:rsid w:val="00231C5C"/>
    <w:rsid w:val="00232DE7"/>
    <w:rsid w:val="00233A08"/>
    <w:rsid w:val="00234553"/>
    <w:rsid w:val="00241C81"/>
    <w:rsid w:val="00243035"/>
    <w:rsid w:val="002430C7"/>
    <w:rsid w:val="0024676E"/>
    <w:rsid w:val="0025132C"/>
    <w:rsid w:val="002627F4"/>
    <w:rsid w:val="00266D16"/>
    <w:rsid w:val="00270392"/>
    <w:rsid w:val="00271FAD"/>
    <w:rsid w:val="00272BB5"/>
    <w:rsid w:val="00277FD0"/>
    <w:rsid w:val="002808F2"/>
    <w:rsid w:val="00280D4B"/>
    <w:rsid w:val="0028120E"/>
    <w:rsid w:val="00290A44"/>
    <w:rsid w:val="002921FB"/>
    <w:rsid w:val="00293A58"/>
    <w:rsid w:val="00293AB6"/>
    <w:rsid w:val="002A5C8A"/>
    <w:rsid w:val="002A60D2"/>
    <w:rsid w:val="002A7526"/>
    <w:rsid w:val="002B08A2"/>
    <w:rsid w:val="002B1290"/>
    <w:rsid w:val="002B407D"/>
    <w:rsid w:val="002B6DB5"/>
    <w:rsid w:val="002C161E"/>
    <w:rsid w:val="002C192C"/>
    <w:rsid w:val="002C4A59"/>
    <w:rsid w:val="002C65D1"/>
    <w:rsid w:val="002D685C"/>
    <w:rsid w:val="002D702C"/>
    <w:rsid w:val="002D7082"/>
    <w:rsid w:val="002E4C0A"/>
    <w:rsid w:val="002F01D8"/>
    <w:rsid w:val="002F0727"/>
    <w:rsid w:val="002F179D"/>
    <w:rsid w:val="002F23D1"/>
    <w:rsid w:val="002F4307"/>
    <w:rsid w:val="002F510C"/>
    <w:rsid w:val="002F76C3"/>
    <w:rsid w:val="003000C9"/>
    <w:rsid w:val="0030265F"/>
    <w:rsid w:val="00302B14"/>
    <w:rsid w:val="0030520A"/>
    <w:rsid w:val="003058D3"/>
    <w:rsid w:val="00315FCE"/>
    <w:rsid w:val="0032170C"/>
    <w:rsid w:val="00325666"/>
    <w:rsid w:val="00326D30"/>
    <w:rsid w:val="00330D1E"/>
    <w:rsid w:val="00332A09"/>
    <w:rsid w:val="00333065"/>
    <w:rsid w:val="003331DA"/>
    <w:rsid w:val="003451C6"/>
    <w:rsid w:val="0034745E"/>
    <w:rsid w:val="00347E83"/>
    <w:rsid w:val="00353259"/>
    <w:rsid w:val="00354AB6"/>
    <w:rsid w:val="00357642"/>
    <w:rsid w:val="0036224A"/>
    <w:rsid w:val="0036427C"/>
    <w:rsid w:val="00365F52"/>
    <w:rsid w:val="003669E2"/>
    <w:rsid w:val="00367471"/>
    <w:rsid w:val="0037328C"/>
    <w:rsid w:val="00373518"/>
    <w:rsid w:val="0037352B"/>
    <w:rsid w:val="00374F54"/>
    <w:rsid w:val="0038034C"/>
    <w:rsid w:val="003810B7"/>
    <w:rsid w:val="00394F8E"/>
    <w:rsid w:val="00397F7C"/>
    <w:rsid w:val="003A3FA5"/>
    <w:rsid w:val="003A4EB3"/>
    <w:rsid w:val="003A5705"/>
    <w:rsid w:val="003A5BF4"/>
    <w:rsid w:val="003A5F10"/>
    <w:rsid w:val="003B0994"/>
    <w:rsid w:val="003B2D4E"/>
    <w:rsid w:val="003B5739"/>
    <w:rsid w:val="003B5E34"/>
    <w:rsid w:val="003C3B2D"/>
    <w:rsid w:val="003C4729"/>
    <w:rsid w:val="003C50A0"/>
    <w:rsid w:val="003C59E3"/>
    <w:rsid w:val="003D19A2"/>
    <w:rsid w:val="003D2E49"/>
    <w:rsid w:val="003F055B"/>
    <w:rsid w:val="003F2F62"/>
    <w:rsid w:val="003F6ACF"/>
    <w:rsid w:val="00403F13"/>
    <w:rsid w:val="004121EA"/>
    <w:rsid w:val="00412B36"/>
    <w:rsid w:val="004164B0"/>
    <w:rsid w:val="0041657B"/>
    <w:rsid w:val="004169A3"/>
    <w:rsid w:val="004178CF"/>
    <w:rsid w:val="00421E05"/>
    <w:rsid w:val="0042449D"/>
    <w:rsid w:val="00436101"/>
    <w:rsid w:val="00441610"/>
    <w:rsid w:val="0044168F"/>
    <w:rsid w:val="0044346A"/>
    <w:rsid w:val="0045184D"/>
    <w:rsid w:val="004556CD"/>
    <w:rsid w:val="00461C96"/>
    <w:rsid w:val="00463BC7"/>
    <w:rsid w:val="00466248"/>
    <w:rsid w:val="00470513"/>
    <w:rsid w:val="004721FF"/>
    <w:rsid w:val="00482D43"/>
    <w:rsid w:val="00483BF7"/>
    <w:rsid w:val="00487C2B"/>
    <w:rsid w:val="00487F23"/>
    <w:rsid w:val="00491858"/>
    <w:rsid w:val="00492073"/>
    <w:rsid w:val="00493C98"/>
    <w:rsid w:val="004957D9"/>
    <w:rsid w:val="004966FF"/>
    <w:rsid w:val="004A0259"/>
    <w:rsid w:val="004A36B0"/>
    <w:rsid w:val="004A36E3"/>
    <w:rsid w:val="004A4C9C"/>
    <w:rsid w:val="004B3110"/>
    <w:rsid w:val="004B3911"/>
    <w:rsid w:val="004C230E"/>
    <w:rsid w:val="004C5DFE"/>
    <w:rsid w:val="004D1D64"/>
    <w:rsid w:val="004D2321"/>
    <w:rsid w:val="004D2A4E"/>
    <w:rsid w:val="004D3C98"/>
    <w:rsid w:val="004E49AD"/>
    <w:rsid w:val="004E4C28"/>
    <w:rsid w:val="004E54E8"/>
    <w:rsid w:val="004F0D8C"/>
    <w:rsid w:val="004F4CD2"/>
    <w:rsid w:val="004F765D"/>
    <w:rsid w:val="004F7CA9"/>
    <w:rsid w:val="004F7FC5"/>
    <w:rsid w:val="005035FF"/>
    <w:rsid w:val="00504776"/>
    <w:rsid w:val="0050558F"/>
    <w:rsid w:val="0050560E"/>
    <w:rsid w:val="00506D61"/>
    <w:rsid w:val="00507910"/>
    <w:rsid w:val="00510C0E"/>
    <w:rsid w:val="00513AB9"/>
    <w:rsid w:val="00516BCF"/>
    <w:rsid w:val="0052016C"/>
    <w:rsid w:val="005207A5"/>
    <w:rsid w:val="005300D7"/>
    <w:rsid w:val="005306FE"/>
    <w:rsid w:val="0053089B"/>
    <w:rsid w:val="0053096F"/>
    <w:rsid w:val="00533F97"/>
    <w:rsid w:val="005379CA"/>
    <w:rsid w:val="00541CF1"/>
    <w:rsid w:val="00542045"/>
    <w:rsid w:val="005420FE"/>
    <w:rsid w:val="005474A9"/>
    <w:rsid w:val="00550B45"/>
    <w:rsid w:val="0055425F"/>
    <w:rsid w:val="0055435A"/>
    <w:rsid w:val="00555923"/>
    <w:rsid w:val="00555A29"/>
    <w:rsid w:val="00561F21"/>
    <w:rsid w:val="00562752"/>
    <w:rsid w:val="00566B9E"/>
    <w:rsid w:val="00567D93"/>
    <w:rsid w:val="00570E23"/>
    <w:rsid w:val="00571CFC"/>
    <w:rsid w:val="00572321"/>
    <w:rsid w:val="00573674"/>
    <w:rsid w:val="00576526"/>
    <w:rsid w:val="00580F28"/>
    <w:rsid w:val="00585AD1"/>
    <w:rsid w:val="00587498"/>
    <w:rsid w:val="00592AD9"/>
    <w:rsid w:val="00592CAD"/>
    <w:rsid w:val="005955B9"/>
    <w:rsid w:val="00596F67"/>
    <w:rsid w:val="00597396"/>
    <w:rsid w:val="005A123D"/>
    <w:rsid w:val="005A22BD"/>
    <w:rsid w:val="005B7E34"/>
    <w:rsid w:val="005C78CC"/>
    <w:rsid w:val="005D03AC"/>
    <w:rsid w:val="005D0B63"/>
    <w:rsid w:val="005D22E7"/>
    <w:rsid w:val="005D4FFA"/>
    <w:rsid w:val="005D73E8"/>
    <w:rsid w:val="005E0822"/>
    <w:rsid w:val="005E5DCC"/>
    <w:rsid w:val="005F3006"/>
    <w:rsid w:val="005F470E"/>
    <w:rsid w:val="005F6C28"/>
    <w:rsid w:val="0060095F"/>
    <w:rsid w:val="00607BE2"/>
    <w:rsid w:val="0061221B"/>
    <w:rsid w:val="00612946"/>
    <w:rsid w:val="00622C9A"/>
    <w:rsid w:val="006264E4"/>
    <w:rsid w:val="00626D9A"/>
    <w:rsid w:val="00633067"/>
    <w:rsid w:val="0063310F"/>
    <w:rsid w:val="006335D5"/>
    <w:rsid w:val="006339A4"/>
    <w:rsid w:val="00636E0C"/>
    <w:rsid w:val="006430B9"/>
    <w:rsid w:val="00643A4B"/>
    <w:rsid w:val="00644998"/>
    <w:rsid w:val="00644CC2"/>
    <w:rsid w:val="006457D6"/>
    <w:rsid w:val="00650B72"/>
    <w:rsid w:val="00651B61"/>
    <w:rsid w:val="00651B72"/>
    <w:rsid w:val="0065409D"/>
    <w:rsid w:val="0065687A"/>
    <w:rsid w:val="00656ED4"/>
    <w:rsid w:val="00663AF0"/>
    <w:rsid w:val="00665A03"/>
    <w:rsid w:val="006717EC"/>
    <w:rsid w:val="00671AED"/>
    <w:rsid w:val="00672461"/>
    <w:rsid w:val="00672CF8"/>
    <w:rsid w:val="006803D5"/>
    <w:rsid w:val="006842A0"/>
    <w:rsid w:val="006854C3"/>
    <w:rsid w:val="00692C2E"/>
    <w:rsid w:val="00694B8D"/>
    <w:rsid w:val="0069568B"/>
    <w:rsid w:val="00697446"/>
    <w:rsid w:val="006A31DC"/>
    <w:rsid w:val="006A4BC2"/>
    <w:rsid w:val="006A4EA3"/>
    <w:rsid w:val="006A5D58"/>
    <w:rsid w:val="006A667C"/>
    <w:rsid w:val="006B23EA"/>
    <w:rsid w:val="006B3434"/>
    <w:rsid w:val="006C1BCE"/>
    <w:rsid w:val="006C2077"/>
    <w:rsid w:val="006C2677"/>
    <w:rsid w:val="006C5E94"/>
    <w:rsid w:val="006D50CF"/>
    <w:rsid w:val="006D5697"/>
    <w:rsid w:val="006D5B25"/>
    <w:rsid w:val="006D71A0"/>
    <w:rsid w:val="006E5FB3"/>
    <w:rsid w:val="006F0B51"/>
    <w:rsid w:val="006F1DF7"/>
    <w:rsid w:val="006F57B5"/>
    <w:rsid w:val="006F7301"/>
    <w:rsid w:val="006F7C0B"/>
    <w:rsid w:val="0070268E"/>
    <w:rsid w:val="00704C6E"/>
    <w:rsid w:val="007053E8"/>
    <w:rsid w:val="00716240"/>
    <w:rsid w:val="00723FDF"/>
    <w:rsid w:val="00735CA7"/>
    <w:rsid w:val="0074040A"/>
    <w:rsid w:val="007425C6"/>
    <w:rsid w:val="00751FCD"/>
    <w:rsid w:val="00755D0C"/>
    <w:rsid w:val="007567F0"/>
    <w:rsid w:val="00764D91"/>
    <w:rsid w:val="00771DB8"/>
    <w:rsid w:val="00771E90"/>
    <w:rsid w:val="00773026"/>
    <w:rsid w:val="007756C4"/>
    <w:rsid w:val="00775841"/>
    <w:rsid w:val="0077588B"/>
    <w:rsid w:val="007762C2"/>
    <w:rsid w:val="00780D56"/>
    <w:rsid w:val="00781980"/>
    <w:rsid w:val="007849DA"/>
    <w:rsid w:val="0078713E"/>
    <w:rsid w:val="007930CD"/>
    <w:rsid w:val="00793DE7"/>
    <w:rsid w:val="007A11DB"/>
    <w:rsid w:val="007A6DBF"/>
    <w:rsid w:val="007B0047"/>
    <w:rsid w:val="007B0135"/>
    <w:rsid w:val="007B405A"/>
    <w:rsid w:val="007B534A"/>
    <w:rsid w:val="007B753B"/>
    <w:rsid w:val="007C34EE"/>
    <w:rsid w:val="007D1459"/>
    <w:rsid w:val="007D149E"/>
    <w:rsid w:val="007D2857"/>
    <w:rsid w:val="007F5CD1"/>
    <w:rsid w:val="007F6CC0"/>
    <w:rsid w:val="008006FC"/>
    <w:rsid w:val="00802A91"/>
    <w:rsid w:val="00806608"/>
    <w:rsid w:val="00810A9E"/>
    <w:rsid w:val="00810AEA"/>
    <w:rsid w:val="00811FCD"/>
    <w:rsid w:val="00812A12"/>
    <w:rsid w:val="00812E04"/>
    <w:rsid w:val="008214ED"/>
    <w:rsid w:val="0083031D"/>
    <w:rsid w:val="008348F9"/>
    <w:rsid w:val="00844048"/>
    <w:rsid w:val="00844ED9"/>
    <w:rsid w:val="0085196A"/>
    <w:rsid w:val="008530C8"/>
    <w:rsid w:val="00854523"/>
    <w:rsid w:val="00856732"/>
    <w:rsid w:val="00856965"/>
    <w:rsid w:val="00860079"/>
    <w:rsid w:val="00860D5D"/>
    <w:rsid w:val="0086324D"/>
    <w:rsid w:val="00863F02"/>
    <w:rsid w:val="008671BC"/>
    <w:rsid w:val="00870CC3"/>
    <w:rsid w:val="00876BAE"/>
    <w:rsid w:val="00881436"/>
    <w:rsid w:val="008824FA"/>
    <w:rsid w:val="00882B11"/>
    <w:rsid w:val="0089178F"/>
    <w:rsid w:val="00894698"/>
    <w:rsid w:val="00897731"/>
    <w:rsid w:val="008A0AA9"/>
    <w:rsid w:val="008A2C00"/>
    <w:rsid w:val="008A589C"/>
    <w:rsid w:val="008A5A54"/>
    <w:rsid w:val="008B557A"/>
    <w:rsid w:val="008B6211"/>
    <w:rsid w:val="008C3C99"/>
    <w:rsid w:val="008C49E2"/>
    <w:rsid w:val="008C5935"/>
    <w:rsid w:val="008D037F"/>
    <w:rsid w:val="008D2299"/>
    <w:rsid w:val="008D4C2C"/>
    <w:rsid w:val="008E118F"/>
    <w:rsid w:val="008E1FA1"/>
    <w:rsid w:val="008F4E0D"/>
    <w:rsid w:val="00900BD4"/>
    <w:rsid w:val="00904EB2"/>
    <w:rsid w:val="00905779"/>
    <w:rsid w:val="009129AA"/>
    <w:rsid w:val="00915971"/>
    <w:rsid w:val="00916617"/>
    <w:rsid w:val="009211DB"/>
    <w:rsid w:val="009212C2"/>
    <w:rsid w:val="0092201D"/>
    <w:rsid w:val="009234FE"/>
    <w:rsid w:val="0092472D"/>
    <w:rsid w:val="00924934"/>
    <w:rsid w:val="00926DD2"/>
    <w:rsid w:val="00932AA1"/>
    <w:rsid w:val="00933217"/>
    <w:rsid w:val="00935B50"/>
    <w:rsid w:val="0093614B"/>
    <w:rsid w:val="0093658D"/>
    <w:rsid w:val="00936D3D"/>
    <w:rsid w:val="0093723B"/>
    <w:rsid w:val="00941D48"/>
    <w:rsid w:val="00943CDF"/>
    <w:rsid w:val="00946E00"/>
    <w:rsid w:val="00950420"/>
    <w:rsid w:val="009565F6"/>
    <w:rsid w:val="0095674B"/>
    <w:rsid w:val="00957B70"/>
    <w:rsid w:val="00960388"/>
    <w:rsid w:val="009641F0"/>
    <w:rsid w:val="00965946"/>
    <w:rsid w:val="00966719"/>
    <w:rsid w:val="00967E18"/>
    <w:rsid w:val="00972EE9"/>
    <w:rsid w:val="00973261"/>
    <w:rsid w:val="00973A9D"/>
    <w:rsid w:val="009755FA"/>
    <w:rsid w:val="00983FC2"/>
    <w:rsid w:val="00993EA4"/>
    <w:rsid w:val="009A1EFE"/>
    <w:rsid w:val="009A5333"/>
    <w:rsid w:val="009B2324"/>
    <w:rsid w:val="009B27B1"/>
    <w:rsid w:val="009B3417"/>
    <w:rsid w:val="009B3EE6"/>
    <w:rsid w:val="009B4252"/>
    <w:rsid w:val="009B7AE3"/>
    <w:rsid w:val="009C288B"/>
    <w:rsid w:val="009C58A0"/>
    <w:rsid w:val="009E0180"/>
    <w:rsid w:val="009E3669"/>
    <w:rsid w:val="009E5615"/>
    <w:rsid w:val="009E564E"/>
    <w:rsid w:val="009E7D42"/>
    <w:rsid w:val="009F1FE6"/>
    <w:rsid w:val="009F5611"/>
    <w:rsid w:val="00A00F04"/>
    <w:rsid w:val="00A04D30"/>
    <w:rsid w:val="00A06AEA"/>
    <w:rsid w:val="00A11F35"/>
    <w:rsid w:val="00A13179"/>
    <w:rsid w:val="00A14AF6"/>
    <w:rsid w:val="00A176DE"/>
    <w:rsid w:val="00A2116F"/>
    <w:rsid w:val="00A212BF"/>
    <w:rsid w:val="00A22528"/>
    <w:rsid w:val="00A22F67"/>
    <w:rsid w:val="00A331B2"/>
    <w:rsid w:val="00A41E65"/>
    <w:rsid w:val="00A42A5C"/>
    <w:rsid w:val="00A43FCA"/>
    <w:rsid w:val="00A46111"/>
    <w:rsid w:val="00A46246"/>
    <w:rsid w:val="00A500CD"/>
    <w:rsid w:val="00A51516"/>
    <w:rsid w:val="00A532DE"/>
    <w:rsid w:val="00A55AEB"/>
    <w:rsid w:val="00A6506C"/>
    <w:rsid w:val="00A67A0D"/>
    <w:rsid w:val="00A7331C"/>
    <w:rsid w:val="00A75DC9"/>
    <w:rsid w:val="00A83DE5"/>
    <w:rsid w:val="00A870D7"/>
    <w:rsid w:val="00A9009C"/>
    <w:rsid w:val="00A918BB"/>
    <w:rsid w:val="00A935C9"/>
    <w:rsid w:val="00AA474E"/>
    <w:rsid w:val="00AA620E"/>
    <w:rsid w:val="00AC0EFD"/>
    <w:rsid w:val="00AC1E5E"/>
    <w:rsid w:val="00AC3532"/>
    <w:rsid w:val="00AC355C"/>
    <w:rsid w:val="00AC5372"/>
    <w:rsid w:val="00AE400B"/>
    <w:rsid w:val="00AE58F2"/>
    <w:rsid w:val="00AE70A1"/>
    <w:rsid w:val="00AE72A6"/>
    <w:rsid w:val="00AE73A4"/>
    <w:rsid w:val="00AF76C6"/>
    <w:rsid w:val="00B0023D"/>
    <w:rsid w:val="00B00B7A"/>
    <w:rsid w:val="00B01EF4"/>
    <w:rsid w:val="00B030B0"/>
    <w:rsid w:val="00B03D4B"/>
    <w:rsid w:val="00B04B79"/>
    <w:rsid w:val="00B06385"/>
    <w:rsid w:val="00B17711"/>
    <w:rsid w:val="00B24AD2"/>
    <w:rsid w:val="00B25273"/>
    <w:rsid w:val="00B264D7"/>
    <w:rsid w:val="00B273DE"/>
    <w:rsid w:val="00B274AD"/>
    <w:rsid w:val="00B27AFC"/>
    <w:rsid w:val="00B3125D"/>
    <w:rsid w:val="00B3614B"/>
    <w:rsid w:val="00B44DF2"/>
    <w:rsid w:val="00B4775A"/>
    <w:rsid w:val="00B5091A"/>
    <w:rsid w:val="00B51DB8"/>
    <w:rsid w:val="00B62AB5"/>
    <w:rsid w:val="00B65355"/>
    <w:rsid w:val="00B67979"/>
    <w:rsid w:val="00B67FBD"/>
    <w:rsid w:val="00B7034D"/>
    <w:rsid w:val="00B717A9"/>
    <w:rsid w:val="00B76BD7"/>
    <w:rsid w:val="00B974A5"/>
    <w:rsid w:val="00BA1335"/>
    <w:rsid w:val="00BB0B25"/>
    <w:rsid w:val="00BB0C24"/>
    <w:rsid w:val="00BB302B"/>
    <w:rsid w:val="00BB3FF2"/>
    <w:rsid w:val="00BB4DBE"/>
    <w:rsid w:val="00BB573E"/>
    <w:rsid w:val="00BB5CB5"/>
    <w:rsid w:val="00BB7A15"/>
    <w:rsid w:val="00BC37C4"/>
    <w:rsid w:val="00BD05BB"/>
    <w:rsid w:val="00BD21CD"/>
    <w:rsid w:val="00BD2AFD"/>
    <w:rsid w:val="00BD3478"/>
    <w:rsid w:val="00BD679A"/>
    <w:rsid w:val="00BD7912"/>
    <w:rsid w:val="00BE04F1"/>
    <w:rsid w:val="00BE5EF2"/>
    <w:rsid w:val="00BE6789"/>
    <w:rsid w:val="00BF3772"/>
    <w:rsid w:val="00BF393E"/>
    <w:rsid w:val="00BF3E88"/>
    <w:rsid w:val="00BF71FE"/>
    <w:rsid w:val="00C04C16"/>
    <w:rsid w:val="00C05140"/>
    <w:rsid w:val="00C10588"/>
    <w:rsid w:val="00C15700"/>
    <w:rsid w:val="00C163D0"/>
    <w:rsid w:val="00C244F0"/>
    <w:rsid w:val="00C26E57"/>
    <w:rsid w:val="00C27216"/>
    <w:rsid w:val="00C33197"/>
    <w:rsid w:val="00C3789E"/>
    <w:rsid w:val="00C44E80"/>
    <w:rsid w:val="00C461EC"/>
    <w:rsid w:val="00C510F0"/>
    <w:rsid w:val="00C51105"/>
    <w:rsid w:val="00C518CA"/>
    <w:rsid w:val="00C51CD5"/>
    <w:rsid w:val="00C62701"/>
    <w:rsid w:val="00C70835"/>
    <w:rsid w:val="00C712A1"/>
    <w:rsid w:val="00C71B7D"/>
    <w:rsid w:val="00C8021C"/>
    <w:rsid w:val="00C802B7"/>
    <w:rsid w:val="00C92C32"/>
    <w:rsid w:val="00C94A8B"/>
    <w:rsid w:val="00C9670D"/>
    <w:rsid w:val="00CA2211"/>
    <w:rsid w:val="00CA2A30"/>
    <w:rsid w:val="00CA3935"/>
    <w:rsid w:val="00CA5C2E"/>
    <w:rsid w:val="00CA77D0"/>
    <w:rsid w:val="00CA7A27"/>
    <w:rsid w:val="00CB7720"/>
    <w:rsid w:val="00CC7DE4"/>
    <w:rsid w:val="00CD4AEB"/>
    <w:rsid w:val="00CD6C35"/>
    <w:rsid w:val="00CD7A54"/>
    <w:rsid w:val="00CE0268"/>
    <w:rsid w:val="00CF2F9D"/>
    <w:rsid w:val="00CF71E2"/>
    <w:rsid w:val="00D051B2"/>
    <w:rsid w:val="00D0700A"/>
    <w:rsid w:val="00D15B32"/>
    <w:rsid w:val="00D16EA6"/>
    <w:rsid w:val="00D23EAC"/>
    <w:rsid w:val="00D25BB9"/>
    <w:rsid w:val="00D32955"/>
    <w:rsid w:val="00D33068"/>
    <w:rsid w:val="00D33321"/>
    <w:rsid w:val="00D34E7A"/>
    <w:rsid w:val="00D3522B"/>
    <w:rsid w:val="00D40D86"/>
    <w:rsid w:val="00D44E13"/>
    <w:rsid w:val="00D4719E"/>
    <w:rsid w:val="00D5195A"/>
    <w:rsid w:val="00D537BA"/>
    <w:rsid w:val="00D5634F"/>
    <w:rsid w:val="00D600B8"/>
    <w:rsid w:val="00D625BD"/>
    <w:rsid w:val="00D64EF9"/>
    <w:rsid w:val="00D744B0"/>
    <w:rsid w:val="00D80F55"/>
    <w:rsid w:val="00D81977"/>
    <w:rsid w:val="00D81B57"/>
    <w:rsid w:val="00D82209"/>
    <w:rsid w:val="00D82237"/>
    <w:rsid w:val="00D83CE6"/>
    <w:rsid w:val="00D91D38"/>
    <w:rsid w:val="00D9636A"/>
    <w:rsid w:val="00DA0017"/>
    <w:rsid w:val="00DA6A75"/>
    <w:rsid w:val="00DB0368"/>
    <w:rsid w:val="00DB38CD"/>
    <w:rsid w:val="00DB6184"/>
    <w:rsid w:val="00DC28F7"/>
    <w:rsid w:val="00DC2AC6"/>
    <w:rsid w:val="00DC5692"/>
    <w:rsid w:val="00DD155E"/>
    <w:rsid w:val="00DD21AE"/>
    <w:rsid w:val="00DD3BFF"/>
    <w:rsid w:val="00DD76B1"/>
    <w:rsid w:val="00DD7D6E"/>
    <w:rsid w:val="00DF21A3"/>
    <w:rsid w:val="00DF47A7"/>
    <w:rsid w:val="00DF5364"/>
    <w:rsid w:val="00E019F4"/>
    <w:rsid w:val="00E11486"/>
    <w:rsid w:val="00E13D8D"/>
    <w:rsid w:val="00E1426E"/>
    <w:rsid w:val="00E148F5"/>
    <w:rsid w:val="00E15E92"/>
    <w:rsid w:val="00E17E11"/>
    <w:rsid w:val="00E236F8"/>
    <w:rsid w:val="00E26C3B"/>
    <w:rsid w:val="00E311F7"/>
    <w:rsid w:val="00E35BB6"/>
    <w:rsid w:val="00E4017D"/>
    <w:rsid w:val="00E470B3"/>
    <w:rsid w:val="00E47826"/>
    <w:rsid w:val="00E5184D"/>
    <w:rsid w:val="00E51F1D"/>
    <w:rsid w:val="00E54143"/>
    <w:rsid w:val="00E54F1F"/>
    <w:rsid w:val="00E55B2F"/>
    <w:rsid w:val="00E56F6D"/>
    <w:rsid w:val="00E60FBD"/>
    <w:rsid w:val="00E64F0E"/>
    <w:rsid w:val="00E666AE"/>
    <w:rsid w:val="00E72AC6"/>
    <w:rsid w:val="00E80587"/>
    <w:rsid w:val="00E809D7"/>
    <w:rsid w:val="00E913C5"/>
    <w:rsid w:val="00E9533A"/>
    <w:rsid w:val="00EA13E3"/>
    <w:rsid w:val="00EA22D3"/>
    <w:rsid w:val="00EA25B6"/>
    <w:rsid w:val="00EA308B"/>
    <w:rsid w:val="00EA78B2"/>
    <w:rsid w:val="00EB2D84"/>
    <w:rsid w:val="00EB3B5C"/>
    <w:rsid w:val="00EB630D"/>
    <w:rsid w:val="00EB681D"/>
    <w:rsid w:val="00EB6E97"/>
    <w:rsid w:val="00EB7229"/>
    <w:rsid w:val="00EC4867"/>
    <w:rsid w:val="00EC651B"/>
    <w:rsid w:val="00ED0C89"/>
    <w:rsid w:val="00ED19E0"/>
    <w:rsid w:val="00ED3722"/>
    <w:rsid w:val="00ED4107"/>
    <w:rsid w:val="00EE14E2"/>
    <w:rsid w:val="00EF0360"/>
    <w:rsid w:val="00EF098F"/>
    <w:rsid w:val="00EF29C9"/>
    <w:rsid w:val="00EF4ABE"/>
    <w:rsid w:val="00F01708"/>
    <w:rsid w:val="00F02F43"/>
    <w:rsid w:val="00F046A8"/>
    <w:rsid w:val="00F05E05"/>
    <w:rsid w:val="00F1049C"/>
    <w:rsid w:val="00F130A0"/>
    <w:rsid w:val="00F15B33"/>
    <w:rsid w:val="00F206A7"/>
    <w:rsid w:val="00F215A4"/>
    <w:rsid w:val="00F24DED"/>
    <w:rsid w:val="00F2515C"/>
    <w:rsid w:val="00F26746"/>
    <w:rsid w:val="00F310AC"/>
    <w:rsid w:val="00F35D60"/>
    <w:rsid w:val="00F36B9D"/>
    <w:rsid w:val="00F41073"/>
    <w:rsid w:val="00F43171"/>
    <w:rsid w:val="00F4459D"/>
    <w:rsid w:val="00F51F88"/>
    <w:rsid w:val="00F53A42"/>
    <w:rsid w:val="00F54B90"/>
    <w:rsid w:val="00F71498"/>
    <w:rsid w:val="00F718B1"/>
    <w:rsid w:val="00F75A61"/>
    <w:rsid w:val="00F821DC"/>
    <w:rsid w:val="00F87712"/>
    <w:rsid w:val="00F96CF6"/>
    <w:rsid w:val="00F97CA2"/>
    <w:rsid w:val="00FA0CE8"/>
    <w:rsid w:val="00FA382C"/>
    <w:rsid w:val="00FA69AA"/>
    <w:rsid w:val="00FA6BAF"/>
    <w:rsid w:val="00FA6CCE"/>
    <w:rsid w:val="00FA7164"/>
    <w:rsid w:val="00FB1311"/>
    <w:rsid w:val="00FB29B0"/>
    <w:rsid w:val="00FB5E75"/>
    <w:rsid w:val="00FB750C"/>
    <w:rsid w:val="00FC00FE"/>
    <w:rsid w:val="00FC0878"/>
    <w:rsid w:val="00FC0E4E"/>
    <w:rsid w:val="00FC26AF"/>
    <w:rsid w:val="00FC3A6A"/>
    <w:rsid w:val="00FC51E2"/>
    <w:rsid w:val="00FD000D"/>
    <w:rsid w:val="00FD1462"/>
    <w:rsid w:val="00FD1D3F"/>
    <w:rsid w:val="00FE1C3E"/>
    <w:rsid w:val="00FE285E"/>
    <w:rsid w:val="00FE2FE2"/>
    <w:rsid w:val="00FE359A"/>
    <w:rsid w:val="00FE3BA7"/>
    <w:rsid w:val="00FF5EFC"/>
    <w:rsid w:val="00FF68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FD6F0"/>
  <w15:docId w15:val="{9BB61B1F-4DB9-46B6-BEFA-7C80EB0A7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prastasis">
    <w:name w:val="Normal"/>
    <w:qFormat/>
    <w:rsid w:val="00513AB9"/>
    <w:pPr>
      <w:spacing w:line="276"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13AB9"/>
    <w:pPr>
      <w:ind w:left="720"/>
      <w:contextualSpacing/>
    </w:pPr>
  </w:style>
  <w:style w:type="paragraph" w:styleId="Antrats">
    <w:name w:val="header"/>
    <w:basedOn w:val="prastasis"/>
    <w:link w:val="AntratsDiagrama"/>
    <w:uiPriority w:val="99"/>
    <w:unhideWhenUsed/>
    <w:rsid w:val="00124B4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B49"/>
    <w:rPr>
      <w:rFonts w:ascii="Calibri" w:eastAsia="Calibri" w:hAnsi="Calibri" w:cs="Times New Roman"/>
    </w:rPr>
  </w:style>
  <w:style w:type="paragraph" w:styleId="Porat">
    <w:name w:val="footer"/>
    <w:basedOn w:val="prastasis"/>
    <w:link w:val="PoratDiagrama"/>
    <w:uiPriority w:val="99"/>
    <w:unhideWhenUsed/>
    <w:rsid w:val="00124B4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B49"/>
    <w:rPr>
      <w:rFonts w:ascii="Calibri" w:eastAsia="Calibri" w:hAnsi="Calibri" w:cs="Times New Roman"/>
    </w:rPr>
  </w:style>
  <w:style w:type="character" w:customStyle="1" w:styleId="PagrindinistekstasDiagrama">
    <w:name w:val="Pagrindinis tekstas Diagrama"/>
    <w:aliases w:val="Body Text Char1 Char Char Char Char Char Char Diagrama Diagrama1,Body Text Char1 Char Char Char Char Char Char Diagrama Diagrama Diagrama"/>
    <w:basedOn w:val="Numatytasispastraiposriftas"/>
    <w:link w:val="Pagrindinistekstas"/>
    <w:locked/>
    <w:rsid w:val="003810B7"/>
    <w:rPr>
      <w:rFonts w:ascii="Arial Unicode MS" w:eastAsia="Arial Unicode MS" w:hAnsi="Arial Unicode MS" w:cs="Arial Unicode MS"/>
      <w:b/>
      <w:bCs/>
      <w:color w:val="000000"/>
      <w:kern w:val="36"/>
      <w:sz w:val="24"/>
      <w:szCs w:val="36"/>
    </w:rPr>
  </w:style>
  <w:style w:type="paragraph" w:styleId="Pagrindinistekstas">
    <w:name w:val="Body Text"/>
    <w:aliases w:val="Body Text Char1 Char Char Char Char Char Char Diagrama,Body Text Char1 Char Char Char Char Char Char Diagrama Diagrama,Body Text Char1 Char Char Char Char Char Char Dia Diagrama Diagrama Diagrama Diagrama Diagrama Diagrama Diagrama"/>
    <w:basedOn w:val="prastasis"/>
    <w:link w:val="PagrindinistekstasDiagrama"/>
    <w:unhideWhenUsed/>
    <w:rsid w:val="003810B7"/>
    <w:pPr>
      <w:spacing w:after="0" w:line="240" w:lineRule="auto"/>
      <w:jc w:val="center"/>
    </w:pPr>
    <w:rPr>
      <w:rFonts w:ascii="Arial Unicode MS" w:eastAsia="Arial Unicode MS" w:hAnsi="Arial Unicode MS" w:cs="Arial Unicode MS"/>
      <w:b/>
      <w:bCs/>
      <w:color w:val="000000"/>
      <w:kern w:val="36"/>
      <w:sz w:val="24"/>
      <w:szCs w:val="36"/>
    </w:rPr>
  </w:style>
  <w:style w:type="character" w:customStyle="1" w:styleId="PagrindinistekstasDiagrama1">
    <w:name w:val="Pagrindinis tekstas Diagrama1"/>
    <w:basedOn w:val="Numatytasispastraiposriftas"/>
    <w:uiPriority w:val="99"/>
    <w:semiHidden/>
    <w:rsid w:val="003810B7"/>
    <w:rPr>
      <w:rFonts w:ascii="Calibri" w:eastAsia="Calibri" w:hAnsi="Calibri" w:cs="Times New Roman"/>
    </w:rPr>
  </w:style>
  <w:style w:type="paragraph" w:styleId="Pagrindinistekstas2">
    <w:name w:val="Body Text 2"/>
    <w:basedOn w:val="prastasis"/>
    <w:link w:val="Pagrindinistekstas2Diagrama"/>
    <w:uiPriority w:val="99"/>
    <w:unhideWhenUsed/>
    <w:rsid w:val="00BE5EF2"/>
    <w:pPr>
      <w:spacing w:after="120" w:line="480" w:lineRule="auto"/>
    </w:pPr>
    <w:rPr>
      <w:rFonts w:asciiTheme="minorHAnsi" w:eastAsiaTheme="minorHAnsi" w:hAnsiTheme="minorHAnsi" w:cstheme="minorBidi"/>
    </w:rPr>
  </w:style>
  <w:style w:type="character" w:customStyle="1" w:styleId="Pagrindinistekstas2Diagrama">
    <w:name w:val="Pagrindinis tekstas 2 Diagrama"/>
    <w:basedOn w:val="Numatytasispastraiposriftas"/>
    <w:link w:val="Pagrindinistekstas2"/>
    <w:uiPriority w:val="99"/>
    <w:rsid w:val="00BE5EF2"/>
  </w:style>
  <w:style w:type="paragraph" w:styleId="Debesliotekstas">
    <w:name w:val="Balloon Text"/>
    <w:basedOn w:val="prastasis"/>
    <w:link w:val="DebesliotekstasDiagrama"/>
    <w:uiPriority w:val="99"/>
    <w:semiHidden/>
    <w:unhideWhenUsed/>
    <w:rsid w:val="00C92C32"/>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92C32"/>
    <w:rPr>
      <w:rFonts w:ascii="Tahoma" w:eastAsia="Calibri" w:hAnsi="Tahoma" w:cs="Tahoma"/>
      <w:sz w:val="16"/>
      <w:szCs w:val="16"/>
    </w:rPr>
  </w:style>
  <w:style w:type="table" w:styleId="Lentelstinklelis">
    <w:name w:val="Table Grid"/>
    <w:basedOn w:val="prastojilentel"/>
    <w:uiPriority w:val="59"/>
    <w:rsid w:val="00A935C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F01D8"/>
    <w:rPr>
      <w:sz w:val="16"/>
      <w:szCs w:val="16"/>
    </w:rPr>
  </w:style>
  <w:style w:type="paragraph" w:styleId="Komentarotekstas">
    <w:name w:val="annotation text"/>
    <w:basedOn w:val="prastasis"/>
    <w:link w:val="KomentarotekstasDiagrama"/>
    <w:uiPriority w:val="99"/>
    <w:semiHidden/>
    <w:unhideWhenUsed/>
    <w:rsid w:val="002F01D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F01D8"/>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2F01D8"/>
    <w:rPr>
      <w:b/>
      <w:bCs/>
    </w:rPr>
  </w:style>
  <w:style w:type="character" w:customStyle="1" w:styleId="KomentarotemaDiagrama">
    <w:name w:val="Komentaro tema Diagrama"/>
    <w:basedOn w:val="KomentarotekstasDiagrama"/>
    <w:link w:val="Komentarotema"/>
    <w:uiPriority w:val="99"/>
    <w:semiHidden/>
    <w:rsid w:val="002F01D8"/>
    <w:rPr>
      <w:rFonts w:ascii="Calibri" w:eastAsia="Calibri" w:hAnsi="Calibri" w:cs="Times New Roman"/>
      <w:b/>
      <w:bCs/>
      <w:sz w:val="20"/>
      <w:szCs w:val="20"/>
    </w:rPr>
  </w:style>
  <w:style w:type="paragraph" w:styleId="Pataisymai">
    <w:name w:val="Revision"/>
    <w:hidden/>
    <w:uiPriority w:val="99"/>
    <w:semiHidden/>
    <w:rsid w:val="00436101"/>
    <w:pPr>
      <w:spacing w:after="0"/>
    </w:pPr>
    <w:rPr>
      <w:rFonts w:ascii="Calibri" w:eastAsia="Calibri" w:hAnsi="Calibri" w:cs="Times New Roman"/>
    </w:rPr>
  </w:style>
  <w:style w:type="character" w:styleId="Hipersaitas">
    <w:name w:val="Hyperlink"/>
    <w:basedOn w:val="Numatytasispastraiposriftas"/>
    <w:uiPriority w:val="99"/>
    <w:unhideWhenUsed/>
    <w:rsid w:val="00223E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8168">
      <w:bodyDiv w:val="1"/>
      <w:marLeft w:val="0"/>
      <w:marRight w:val="0"/>
      <w:marTop w:val="0"/>
      <w:marBottom w:val="0"/>
      <w:divBdr>
        <w:top w:val="none" w:sz="0" w:space="0" w:color="auto"/>
        <w:left w:val="none" w:sz="0" w:space="0" w:color="auto"/>
        <w:bottom w:val="none" w:sz="0" w:space="0" w:color="auto"/>
        <w:right w:val="none" w:sz="0" w:space="0" w:color="auto"/>
      </w:divBdr>
    </w:div>
    <w:div w:id="397482536">
      <w:bodyDiv w:val="1"/>
      <w:marLeft w:val="0"/>
      <w:marRight w:val="0"/>
      <w:marTop w:val="0"/>
      <w:marBottom w:val="0"/>
      <w:divBdr>
        <w:top w:val="none" w:sz="0" w:space="0" w:color="auto"/>
        <w:left w:val="none" w:sz="0" w:space="0" w:color="auto"/>
        <w:bottom w:val="none" w:sz="0" w:space="0" w:color="auto"/>
        <w:right w:val="none" w:sz="0" w:space="0" w:color="auto"/>
      </w:divBdr>
    </w:div>
    <w:div w:id="445000460">
      <w:bodyDiv w:val="1"/>
      <w:marLeft w:val="0"/>
      <w:marRight w:val="0"/>
      <w:marTop w:val="0"/>
      <w:marBottom w:val="0"/>
      <w:divBdr>
        <w:top w:val="none" w:sz="0" w:space="0" w:color="auto"/>
        <w:left w:val="none" w:sz="0" w:space="0" w:color="auto"/>
        <w:bottom w:val="none" w:sz="0" w:space="0" w:color="auto"/>
        <w:right w:val="none" w:sz="0" w:space="0" w:color="auto"/>
      </w:divBdr>
    </w:div>
    <w:div w:id="548808748">
      <w:bodyDiv w:val="1"/>
      <w:marLeft w:val="0"/>
      <w:marRight w:val="0"/>
      <w:marTop w:val="0"/>
      <w:marBottom w:val="0"/>
      <w:divBdr>
        <w:top w:val="none" w:sz="0" w:space="0" w:color="auto"/>
        <w:left w:val="none" w:sz="0" w:space="0" w:color="auto"/>
        <w:bottom w:val="none" w:sz="0" w:space="0" w:color="auto"/>
        <w:right w:val="none" w:sz="0" w:space="0" w:color="auto"/>
      </w:divBdr>
    </w:div>
    <w:div w:id="761605309">
      <w:bodyDiv w:val="1"/>
      <w:marLeft w:val="0"/>
      <w:marRight w:val="0"/>
      <w:marTop w:val="0"/>
      <w:marBottom w:val="0"/>
      <w:divBdr>
        <w:top w:val="none" w:sz="0" w:space="0" w:color="auto"/>
        <w:left w:val="none" w:sz="0" w:space="0" w:color="auto"/>
        <w:bottom w:val="none" w:sz="0" w:space="0" w:color="auto"/>
        <w:right w:val="none" w:sz="0" w:space="0" w:color="auto"/>
      </w:divBdr>
    </w:div>
    <w:div w:id="861865728">
      <w:bodyDiv w:val="1"/>
      <w:marLeft w:val="0"/>
      <w:marRight w:val="0"/>
      <w:marTop w:val="0"/>
      <w:marBottom w:val="0"/>
      <w:divBdr>
        <w:top w:val="none" w:sz="0" w:space="0" w:color="auto"/>
        <w:left w:val="none" w:sz="0" w:space="0" w:color="auto"/>
        <w:bottom w:val="none" w:sz="0" w:space="0" w:color="auto"/>
        <w:right w:val="none" w:sz="0" w:space="0" w:color="auto"/>
      </w:divBdr>
    </w:div>
    <w:div w:id="883098470">
      <w:bodyDiv w:val="1"/>
      <w:marLeft w:val="0"/>
      <w:marRight w:val="0"/>
      <w:marTop w:val="0"/>
      <w:marBottom w:val="0"/>
      <w:divBdr>
        <w:top w:val="none" w:sz="0" w:space="0" w:color="auto"/>
        <w:left w:val="none" w:sz="0" w:space="0" w:color="auto"/>
        <w:bottom w:val="none" w:sz="0" w:space="0" w:color="auto"/>
        <w:right w:val="none" w:sz="0" w:space="0" w:color="auto"/>
      </w:divBdr>
    </w:div>
    <w:div w:id="963803021">
      <w:bodyDiv w:val="1"/>
      <w:marLeft w:val="0"/>
      <w:marRight w:val="0"/>
      <w:marTop w:val="0"/>
      <w:marBottom w:val="0"/>
      <w:divBdr>
        <w:top w:val="none" w:sz="0" w:space="0" w:color="auto"/>
        <w:left w:val="none" w:sz="0" w:space="0" w:color="auto"/>
        <w:bottom w:val="none" w:sz="0" w:space="0" w:color="auto"/>
        <w:right w:val="none" w:sz="0" w:space="0" w:color="auto"/>
      </w:divBdr>
    </w:div>
    <w:div w:id="987442756">
      <w:bodyDiv w:val="1"/>
      <w:marLeft w:val="0"/>
      <w:marRight w:val="0"/>
      <w:marTop w:val="0"/>
      <w:marBottom w:val="0"/>
      <w:divBdr>
        <w:top w:val="none" w:sz="0" w:space="0" w:color="auto"/>
        <w:left w:val="none" w:sz="0" w:space="0" w:color="auto"/>
        <w:bottom w:val="none" w:sz="0" w:space="0" w:color="auto"/>
        <w:right w:val="none" w:sz="0" w:space="0" w:color="auto"/>
      </w:divBdr>
    </w:div>
    <w:div w:id="1040744264">
      <w:bodyDiv w:val="1"/>
      <w:marLeft w:val="0"/>
      <w:marRight w:val="0"/>
      <w:marTop w:val="0"/>
      <w:marBottom w:val="0"/>
      <w:divBdr>
        <w:top w:val="none" w:sz="0" w:space="0" w:color="auto"/>
        <w:left w:val="none" w:sz="0" w:space="0" w:color="auto"/>
        <w:bottom w:val="none" w:sz="0" w:space="0" w:color="auto"/>
        <w:right w:val="none" w:sz="0" w:space="0" w:color="auto"/>
      </w:divBdr>
    </w:div>
    <w:div w:id="1051198254">
      <w:bodyDiv w:val="1"/>
      <w:marLeft w:val="0"/>
      <w:marRight w:val="0"/>
      <w:marTop w:val="0"/>
      <w:marBottom w:val="0"/>
      <w:divBdr>
        <w:top w:val="none" w:sz="0" w:space="0" w:color="auto"/>
        <w:left w:val="none" w:sz="0" w:space="0" w:color="auto"/>
        <w:bottom w:val="none" w:sz="0" w:space="0" w:color="auto"/>
        <w:right w:val="none" w:sz="0" w:space="0" w:color="auto"/>
      </w:divBdr>
    </w:div>
    <w:div w:id="1233737795">
      <w:bodyDiv w:val="1"/>
      <w:marLeft w:val="0"/>
      <w:marRight w:val="0"/>
      <w:marTop w:val="0"/>
      <w:marBottom w:val="0"/>
      <w:divBdr>
        <w:top w:val="none" w:sz="0" w:space="0" w:color="auto"/>
        <w:left w:val="none" w:sz="0" w:space="0" w:color="auto"/>
        <w:bottom w:val="none" w:sz="0" w:space="0" w:color="auto"/>
        <w:right w:val="none" w:sz="0" w:space="0" w:color="auto"/>
      </w:divBdr>
    </w:div>
    <w:div w:id="1465612169">
      <w:bodyDiv w:val="1"/>
      <w:marLeft w:val="0"/>
      <w:marRight w:val="0"/>
      <w:marTop w:val="0"/>
      <w:marBottom w:val="0"/>
      <w:divBdr>
        <w:top w:val="none" w:sz="0" w:space="0" w:color="auto"/>
        <w:left w:val="none" w:sz="0" w:space="0" w:color="auto"/>
        <w:bottom w:val="none" w:sz="0" w:space="0" w:color="auto"/>
        <w:right w:val="none" w:sz="0" w:space="0" w:color="auto"/>
      </w:divBdr>
    </w:div>
    <w:div w:id="1488520919">
      <w:bodyDiv w:val="1"/>
      <w:marLeft w:val="0"/>
      <w:marRight w:val="0"/>
      <w:marTop w:val="0"/>
      <w:marBottom w:val="0"/>
      <w:divBdr>
        <w:top w:val="none" w:sz="0" w:space="0" w:color="auto"/>
        <w:left w:val="none" w:sz="0" w:space="0" w:color="auto"/>
        <w:bottom w:val="none" w:sz="0" w:space="0" w:color="auto"/>
        <w:right w:val="none" w:sz="0" w:space="0" w:color="auto"/>
      </w:divBdr>
    </w:div>
    <w:div w:id="1520855832">
      <w:bodyDiv w:val="1"/>
      <w:marLeft w:val="0"/>
      <w:marRight w:val="0"/>
      <w:marTop w:val="0"/>
      <w:marBottom w:val="0"/>
      <w:divBdr>
        <w:top w:val="none" w:sz="0" w:space="0" w:color="auto"/>
        <w:left w:val="none" w:sz="0" w:space="0" w:color="auto"/>
        <w:bottom w:val="none" w:sz="0" w:space="0" w:color="auto"/>
        <w:right w:val="none" w:sz="0" w:space="0" w:color="auto"/>
      </w:divBdr>
    </w:div>
    <w:div w:id="1544514882">
      <w:bodyDiv w:val="1"/>
      <w:marLeft w:val="0"/>
      <w:marRight w:val="0"/>
      <w:marTop w:val="0"/>
      <w:marBottom w:val="0"/>
      <w:divBdr>
        <w:top w:val="none" w:sz="0" w:space="0" w:color="auto"/>
        <w:left w:val="none" w:sz="0" w:space="0" w:color="auto"/>
        <w:bottom w:val="none" w:sz="0" w:space="0" w:color="auto"/>
        <w:right w:val="none" w:sz="0" w:space="0" w:color="auto"/>
      </w:divBdr>
    </w:div>
    <w:div w:id="1739017990">
      <w:bodyDiv w:val="1"/>
      <w:marLeft w:val="0"/>
      <w:marRight w:val="0"/>
      <w:marTop w:val="0"/>
      <w:marBottom w:val="0"/>
      <w:divBdr>
        <w:top w:val="none" w:sz="0" w:space="0" w:color="auto"/>
        <w:left w:val="none" w:sz="0" w:space="0" w:color="auto"/>
        <w:bottom w:val="none" w:sz="0" w:space="0" w:color="auto"/>
        <w:right w:val="none" w:sz="0" w:space="0" w:color="auto"/>
      </w:divBdr>
    </w:div>
    <w:div w:id="1865827062">
      <w:bodyDiv w:val="1"/>
      <w:marLeft w:val="0"/>
      <w:marRight w:val="0"/>
      <w:marTop w:val="0"/>
      <w:marBottom w:val="0"/>
      <w:divBdr>
        <w:top w:val="none" w:sz="0" w:space="0" w:color="auto"/>
        <w:left w:val="none" w:sz="0" w:space="0" w:color="auto"/>
        <w:bottom w:val="none" w:sz="0" w:space="0" w:color="auto"/>
        <w:right w:val="none" w:sz="0" w:space="0" w:color="auto"/>
      </w:divBdr>
    </w:div>
    <w:div w:id="1877695199">
      <w:bodyDiv w:val="1"/>
      <w:marLeft w:val="0"/>
      <w:marRight w:val="0"/>
      <w:marTop w:val="0"/>
      <w:marBottom w:val="0"/>
      <w:divBdr>
        <w:top w:val="none" w:sz="0" w:space="0" w:color="auto"/>
        <w:left w:val="none" w:sz="0" w:space="0" w:color="auto"/>
        <w:bottom w:val="none" w:sz="0" w:space="0" w:color="auto"/>
        <w:right w:val="none" w:sz="0" w:space="0" w:color="auto"/>
      </w:divBdr>
    </w:div>
    <w:div w:id="1937058738">
      <w:bodyDiv w:val="1"/>
      <w:marLeft w:val="0"/>
      <w:marRight w:val="0"/>
      <w:marTop w:val="0"/>
      <w:marBottom w:val="0"/>
      <w:divBdr>
        <w:top w:val="none" w:sz="0" w:space="0" w:color="auto"/>
        <w:left w:val="none" w:sz="0" w:space="0" w:color="auto"/>
        <w:bottom w:val="none" w:sz="0" w:space="0" w:color="auto"/>
        <w:right w:val="none" w:sz="0" w:space="0" w:color="auto"/>
      </w:divBdr>
    </w:div>
    <w:div w:id="2044279164">
      <w:bodyDiv w:val="1"/>
      <w:marLeft w:val="0"/>
      <w:marRight w:val="0"/>
      <w:marTop w:val="0"/>
      <w:marBottom w:val="0"/>
      <w:divBdr>
        <w:top w:val="none" w:sz="0" w:space="0" w:color="auto"/>
        <w:left w:val="none" w:sz="0" w:space="0" w:color="auto"/>
        <w:bottom w:val="none" w:sz="0" w:space="0" w:color="auto"/>
        <w:right w:val="none" w:sz="0" w:space="0" w:color="auto"/>
      </w:divBdr>
    </w:div>
    <w:div w:id="213721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investicijos.lt/uploads/documents/files/%C5%BDenklai/ESFIVP-logotipo%20naudojimo%20vadova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52A4E-D6F8-4F3F-878E-BD11C886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21969</Words>
  <Characters>12523</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AB"Kauno Energija"</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Matelionis</dc:creator>
  <cp:lastModifiedBy>Dovilė Klišauskienė</cp:lastModifiedBy>
  <cp:revision>7</cp:revision>
  <cp:lastPrinted>2017-11-23T16:15:00Z</cp:lastPrinted>
  <dcterms:created xsi:type="dcterms:W3CDTF">2019-10-29T10:19:00Z</dcterms:created>
  <dcterms:modified xsi:type="dcterms:W3CDTF">2020-03-27T18:05:00Z</dcterms:modified>
</cp:coreProperties>
</file>